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34BE70" w14:textId="1936BFF5" w:rsidR="006E1FED" w:rsidRPr="006E1FED" w:rsidRDefault="006E1FED" w:rsidP="00BA43D0">
      <w:pPr>
        <w:pageBreakBefore/>
        <w:tabs>
          <w:tab w:val="center" w:pos="4153"/>
          <w:tab w:val="right" w:pos="8306"/>
        </w:tabs>
        <w:spacing w:after="240"/>
        <w:jc w:val="right"/>
        <w:outlineLvl w:val="0"/>
        <w:rPr>
          <w:b/>
          <w:szCs w:val="24"/>
          <w:lang w:val="bg-BG"/>
        </w:rPr>
      </w:pPr>
      <w:bookmarkStart w:id="0" w:name="_Toc445385359"/>
      <w:bookmarkStart w:id="1" w:name="_Toc445385613"/>
      <w:r w:rsidRPr="006E1FED">
        <w:rPr>
          <w:b/>
          <w:szCs w:val="24"/>
          <w:lang w:val="bg-BG"/>
        </w:rPr>
        <w:t>ТАБЛИЦА ЗА ОЦЕНКА НА АДМИНИСТРАТИВНОТО СЪОТВЕТСТВИЕ И ДОПУСТИМОСТТА</w:t>
      </w:r>
      <w:bookmarkEnd w:id="0"/>
      <w:bookmarkEnd w:id="1"/>
      <w:r w:rsidR="00BA43D0">
        <w:rPr>
          <w:b/>
          <w:szCs w:val="24"/>
          <w:lang w:val="bg-BG"/>
        </w:rPr>
        <w:tab/>
      </w:r>
    </w:p>
    <w:p w14:paraId="537A6FF4" w14:textId="77777777" w:rsidR="0032152C" w:rsidRDefault="0032152C" w:rsidP="002C3683">
      <w:pPr>
        <w:tabs>
          <w:tab w:val="left" w:pos="4820"/>
        </w:tabs>
        <w:spacing w:after="240"/>
        <w:jc w:val="center"/>
        <w:rPr>
          <w:b/>
          <w:snapToGrid/>
          <w:szCs w:val="24"/>
          <w:lang w:val="bg-BG"/>
        </w:rPr>
      </w:pPr>
      <w:r>
        <w:rPr>
          <w:b/>
          <w:snapToGrid/>
          <w:szCs w:val="24"/>
          <w:lang w:val="bg-BG"/>
        </w:rPr>
        <w:t>/</w:t>
      </w:r>
      <w:r w:rsidRPr="0032152C">
        <w:rPr>
          <w:i/>
          <w:snapToGrid/>
          <w:szCs w:val="24"/>
          <w:lang w:val="bg-BG"/>
        </w:rPr>
        <w:t>Текстовете се адаптират спрямо изискванията за всяка процедура</w:t>
      </w:r>
      <w:r>
        <w:rPr>
          <w:b/>
          <w:snapToGrid/>
          <w:szCs w:val="24"/>
          <w:lang w:val="bg-BG"/>
        </w:rPr>
        <w:t>/</w:t>
      </w:r>
    </w:p>
    <w:p w14:paraId="70EB9506" w14:textId="77777777" w:rsidR="00DB7787" w:rsidRPr="001F6118" w:rsidRDefault="0032152C" w:rsidP="00DB7787">
      <w:pPr>
        <w:tabs>
          <w:tab w:val="left" w:pos="4820"/>
        </w:tabs>
        <w:spacing w:after="240"/>
        <w:jc w:val="center"/>
        <w:rPr>
          <w:b/>
          <w:snapToGrid/>
          <w:szCs w:val="24"/>
          <w:lang w:val="bg-BG"/>
        </w:rPr>
      </w:pPr>
      <w:r>
        <w:rPr>
          <w:b/>
          <w:snapToGrid/>
          <w:szCs w:val="24"/>
          <w:lang w:val="bg-BG"/>
        </w:rPr>
        <w:t xml:space="preserve"> </w:t>
      </w:r>
      <w:r w:rsidR="00DB7787" w:rsidRPr="006E1FED">
        <w:rPr>
          <w:b/>
          <w:snapToGrid/>
          <w:szCs w:val="24"/>
          <w:lang w:val="bg-BG"/>
        </w:rPr>
        <w:t xml:space="preserve">Покана за подаване на предложения № </w:t>
      </w:r>
      <w:r w:rsidR="00DB7787" w:rsidRPr="00201912">
        <w:rPr>
          <w:b/>
          <w:snapToGrid/>
          <w:szCs w:val="24"/>
          <w:lang w:val="en-US"/>
        </w:rPr>
        <w:t>BG05M9OP001-1.043</w:t>
      </w:r>
      <w:r w:rsidR="00DB7787" w:rsidRPr="00C47B0F">
        <w:rPr>
          <w:lang w:val="ru-RU"/>
        </w:rPr>
        <w:t xml:space="preserve"> </w:t>
      </w:r>
      <w:r w:rsidR="00DB7787" w:rsidRPr="00C47B0F">
        <w:rPr>
          <w:b/>
          <w:snapToGrid/>
          <w:szCs w:val="24"/>
          <w:lang w:val="ru-RU"/>
        </w:rPr>
        <w:t xml:space="preserve">- МИГ община </w:t>
      </w:r>
      <w:proofErr w:type="spellStart"/>
      <w:r w:rsidR="00DB7787" w:rsidRPr="00C47B0F">
        <w:rPr>
          <w:b/>
          <w:snapToGrid/>
          <w:szCs w:val="24"/>
          <w:lang w:val="ru-RU"/>
        </w:rPr>
        <w:t>Марица</w:t>
      </w:r>
      <w:proofErr w:type="spellEnd"/>
      <w:r w:rsidR="00DB7787" w:rsidRPr="00C47B0F">
        <w:rPr>
          <w:b/>
          <w:snapToGrid/>
          <w:szCs w:val="24"/>
          <w:lang w:val="ru-RU"/>
        </w:rPr>
        <w:t xml:space="preserve"> М02 „Активно </w:t>
      </w:r>
      <w:proofErr w:type="spellStart"/>
      <w:r w:rsidR="00DB7787" w:rsidRPr="00C47B0F">
        <w:rPr>
          <w:b/>
          <w:snapToGrid/>
          <w:szCs w:val="24"/>
          <w:lang w:val="ru-RU"/>
        </w:rPr>
        <w:t>включване</w:t>
      </w:r>
      <w:proofErr w:type="spellEnd"/>
      <w:r w:rsidR="00DB7787" w:rsidRPr="00C47B0F">
        <w:rPr>
          <w:b/>
          <w:snapToGrid/>
          <w:szCs w:val="24"/>
          <w:lang w:val="ru-RU"/>
        </w:rPr>
        <w:t xml:space="preserve"> – </w:t>
      </w:r>
      <w:proofErr w:type="spellStart"/>
      <w:r w:rsidR="00DB7787" w:rsidRPr="00C47B0F">
        <w:rPr>
          <w:b/>
          <w:snapToGrid/>
          <w:szCs w:val="24"/>
          <w:lang w:val="ru-RU"/>
        </w:rPr>
        <w:t>младежи</w:t>
      </w:r>
      <w:proofErr w:type="spellEnd"/>
      <w:r w:rsidR="00DB7787" w:rsidRPr="00C47B0F">
        <w:rPr>
          <w:b/>
          <w:snapToGrid/>
          <w:szCs w:val="24"/>
          <w:lang w:val="ru-RU"/>
        </w:rPr>
        <w:t xml:space="preserve">” </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6E1FED" w14:paraId="114B0A53" w14:textId="77777777" w:rsidTr="002F013B">
        <w:trPr>
          <w:trHeight w:val="779"/>
        </w:trPr>
        <w:tc>
          <w:tcPr>
            <w:tcW w:w="15451" w:type="dxa"/>
            <w:gridSpan w:val="9"/>
            <w:shd w:val="clear" w:color="auto" w:fill="D9D9D9"/>
            <w:vAlign w:val="center"/>
          </w:tcPr>
          <w:p w14:paraId="159D3E6C" w14:textId="77777777" w:rsidR="006E1FED" w:rsidRPr="00630BBA" w:rsidRDefault="006E1FED" w:rsidP="004607B9">
            <w:pPr>
              <w:jc w:val="center"/>
              <w:rPr>
                <w:snapToGrid/>
                <w:szCs w:val="24"/>
                <w:lang w:val="bg-BG"/>
              </w:rPr>
            </w:pPr>
            <w:bookmarkStart w:id="2" w:name="_GoBack"/>
            <w:bookmarkEnd w:id="2"/>
            <w:r w:rsidRPr="00630BBA">
              <w:rPr>
                <w:snapToGrid/>
                <w:szCs w:val="24"/>
                <w:lang w:val="bg-BG"/>
              </w:rPr>
              <w:t xml:space="preserve">ГРУПА </w:t>
            </w:r>
            <w:r w:rsidRPr="00630BBA">
              <w:rPr>
                <w:snapToGrid/>
                <w:szCs w:val="24"/>
                <w:lang w:val="de-DE"/>
              </w:rPr>
              <w:t>I</w:t>
            </w:r>
            <w:r w:rsidRPr="00630BBA">
              <w:rPr>
                <w:snapToGrid/>
                <w:szCs w:val="24"/>
                <w:lang w:val="bg-BG"/>
              </w:rPr>
              <w:t>. КРИТЕРИИ ЗА АДМИНИСТРАТИВНО СЪОТВЕТСТВИЕ И ДОПУСТИМОСТ</w:t>
            </w:r>
          </w:p>
          <w:p w14:paraId="4C707526" w14:textId="77777777" w:rsidR="006E1FED" w:rsidRPr="00630BBA" w:rsidRDefault="006E1FED" w:rsidP="004607B9">
            <w:pPr>
              <w:spacing w:after="160" w:line="259" w:lineRule="auto"/>
              <w:jc w:val="center"/>
              <w:rPr>
                <w:rFonts w:ascii="Calibri" w:eastAsia="Calibri" w:hAnsi="Calibri"/>
                <w:b/>
                <w:snapToGrid/>
                <w:sz w:val="22"/>
                <w:szCs w:val="22"/>
                <w:u w:val="single"/>
                <w:lang w:val="bg-BG"/>
              </w:rPr>
            </w:pPr>
            <w:r w:rsidRPr="00630BBA">
              <w:rPr>
                <w:b/>
                <w:snapToGrid/>
                <w:szCs w:val="24"/>
                <w:u w:val="single"/>
                <w:lang w:val="bg-BG"/>
              </w:rPr>
              <w:t>НА ПРОЕКТНОТО ПРЕДЛОЖЕНИЕ</w:t>
            </w:r>
          </w:p>
        </w:tc>
      </w:tr>
      <w:tr w:rsidR="00B07022" w:rsidRPr="00C47B0F" w14:paraId="7CA30F92" w14:textId="77777777"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14:paraId="06D7CBA0" w14:textId="77777777" w:rsidR="006E1FED" w:rsidRPr="0090266C" w:rsidRDefault="007F0979" w:rsidP="0090266C">
            <w:pPr>
              <w:tabs>
                <w:tab w:val="left" w:pos="-284"/>
              </w:tabs>
              <w:spacing w:after="160" w:line="240" w:lineRule="exact"/>
              <w:jc w:val="center"/>
              <w:rPr>
                <w:rFonts w:ascii="Calibri" w:eastAsia="Calibri" w:hAnsi="Calibri"/>
                <w:b/>
                <w:snapToGrid/>
                <w:sz w:val="22"/>
                <w:szCs w:val="22"/>
                <w:lang w:val="bg-BG"/>
              </w:rPr>
            </w:pPr>
            <w:r w:rsidRPr="0090266C">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14:paraId="1FAB78D1"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ДА</w:t>
            </w:r>
          </w:p>
        </w:tc>
        <w:tc>
          <w:tcPr>
            <w:tcW w:w="567" w:type="dxa"/>
            <w:tcBorders>
              <w:bottom w:val="single" w:sz="4" w:space="0" w:color="auto"/>
            </w:tcBorders>
            <w:shd w:val="clear" w:color="auto" w:fill="F2F2F2"/>
            <w:vAlign w:val="center"/>
          </w:tcPr>
          <w:p w14:paraId="1046AC8A"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НЕ</w:t>
            </w:r>
          </w:p>
        </w:tc>
        <w:tc>
          <w:tcPr>
            <w:tcW w:w="709" w:type="dxa"/>
            <w:gridSpan w:val="3"/>
            <w:tcBorders>
              <w:bottom w:val="single" w:sz="4" w:space="0" w:color="auto"/>
            </w:tcBorders>
            <w:shd w:val="clear" w:color="auto" w:fill="F2F2F2"/>
            <w:vAlign w:val="center"/>
          </w:tcPr>
          <w:p w14:paraId="0255EFF8"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Н/П</w:t>
            </w:r>
          </w:p>
        </w:tc>
        <w:tc>
          <w:tcPr>
            <w:tcW w:w="8363" w:type="dxa"/>
            <w:gridSpan w:val="3"/>
            <w:tcBorders>
              <w:bottom w:val="single" w:sz="4" w:space="0" w:color="auto"/>
            </w:tcBorders>
            <w:shd w:val="clear" w:color="auto" w:fill="F2F2F2"/>
            <w:vAlign w:val="center"/>
          </w:tcPr>
          <w:p w14:paraId="35E3BBA9" w14:textId="77777777" w:rsidR="006E1FED" w:rsidRPr="0090266C" w:rsidRDefault="007F0979" w:rsidP="00630BBA">
            <w:pPr>
              <w:autoSpaceDE w:val="0"/>
              <w:autoSpaceDN w:val="0"/>
              <w:adjustRightInd w:val="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C47B0F" w14:paraId="73C6D1DE" w14:textId="77777777" w:rsidTr="002F013B">
        <w:tc>
          <w:tcPr>
            <w:tcW w:w="5174" w:type="dxa"/>
            <w:tcBorders>
              <w:top w:val="single" w:sz="4" w:space="0" w:color="auto"/>
              <w:left w:val="single" w:sz="4" w:space="0" w:color="auto"/>
              <w:bottom w:val="single" w:sz="4" w:space="0" w:color="auto"/>
              <w:right w:val="single" w:sz="4" w:space="0" w:color="auto"/>
            </w:tcBorders>
          </w:tcPr>
          <w:p w14:paraId="16994855" w14:textId="77777777" w:rsidR="006E1FED" w:rsidRPr="00C47B0F" w:rsidRDefault="0056303B" w:rsidP="0056303B">
            <w:pPr>
              <w:tabs>
                <w:tab w:val="left" w:pos="-284"/>
              </w:tabs>
              <w:spacing w:after="160" w:line="240" w:lineRule="exact"/>
              <w:rPr>
                <w:rFonts w:eastAsia="Calibri"/>
                <w:snapToGrid/>
                <w:szCs w:val="24"/>
                <w:lang w:val="ru-RU"/>
              </w:rPr>
            </w:pPr>
            <w:r>
              <w:rPr>
                <w:rFonts w:eastAsia="Calibri"/>
                <w:snapToGrid/>
                <w:szCs w:val="24"/>
                <w:lang w:val="bg-BG"/>
              </w:rPr>
              <w:t>1.</w:t>
            </w:r>
            <w:r w:rsidR="006E1FED" w:rsidRPr="004607B9">
              <w:rPr>
                <w:rFonts w:eastAsia="Calibri"/>
                <w:snapToGrid/>
                <w:szCs w:val="24"/>
                <w:lang w:val="bg-BG"/>
              </w:rPr>
              <w:t>Проектното предложение е подадено в срок</w:t>
            </w:r>
          </w:p>
        </w:tc>
        <w:tc>
          <w:tcPr>
            <w:tcW w:w="638" w:type="dxa"/>
            <w:tcBorders>
              <w:top w:val="single" w:sz="4" w:space="0" w:color="auto"/>
              <w:left w:val="single" w:sz="4" w:space="0" w:color="auto"/>
              <w:bottom w:val="single" w:sz="4" w:space="0" w:color="auto"/>
              <w:right w:val="single" w:sz="4" w:space="0" w:color="auto"/>
            </w:tcBorders>
          </w:tcPr>
          <w:p w14:paraId="117894C3" w14:textId="77777777" w:rsidR="006E1FED" w:rsidRPr="004607B9"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9EFB2F0" w14:textId="77777777" w:rsidR="006E1FED" w:rsidRPr="004607B9"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5BB08092" w14:textId="77777777" w:rsidR="006E1FED" w:rsidRPr="004607B9"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1D4143A6" w14:textId="77777777" w:rsidR="003C62DE" w:rsidRPr="004607B9" w:rsidRDefault="006E1FED" w:rsidP="00F62C3B">
            <w:pPr>
              <w:spacing w:after="120"/>
              <w:jc w:val="both"/>
              <w:rPr>
                <w:rFonts w:eastAsia="Calibri"/>
                <w:snapToGrid/>
                <w:szCs w:val="24"/>
                <w:lang w:val="bg-BG"/>
              </w:rPr>
            </w:pPr>
            <w:r w:rsidRPr="004607B9">
              <w:rPr>
                <w:rFonts w:eastAsia="Calibri"/>
                <w:snapToGrid/>
                <w:szCs w:val="24"/>
                <w:lang w:val="bg-BG"/>
              </w:rPr>
              <w:t>Източник на информация –</w:t>
            </w:r>
            <w:r w:rsidR="004607B9" w:rsidRPr="00C47B0F">
              <w:rPr>
                <w:rFonts w:eastAsia="Calibri"/>
                <w:snapToGrid/>
                <w:szCs w:val="24"/>
                <w:lang w:val="ru-RU"/>
              </w:rPr>
              <w:t xml:space="preserve"> </w:t>
            </w:r>
            <w:r w:rsidRPr="004607B9">
              <w:rPr>
                <w:rFonts w:eastAsia="Calibri"/>
                <w:snapToGrid/>
                <w:szCs w:val="24"/>
                <w:lang w:val="bg-BG"/>
              </w:rPr>
              <w:t>ИСУН 2020</w:t>
            </w:r>
          </w:p>
          <w:p w14:paraId="6BCCEC47" w14:textId="77777777" w:rsidR="00EC05C3" w:rsidRPr="00F62C3B" w:rsidRDefault="006E1FED" w:rsidP="00F62C3B">
            <w:pPr>
              <w:spacing w:after="60"/>
              <w:jc w:val="both"/>
              <w:rPr>
                <w:rFonts w:eastAsia="Calibri"/>
                <w:snapToGrid/>
                <w:szCs w:val="24"/>
                <w:u w:val="single"/>
                <w:lang w:val="bg-BG"/>
              </w:rPr>
            </w:pPr>
            <w:r w:rsidRPr="00F62C3B">
              <w:rPr>
                <w:rFonts w:eastAsia="Calibri"/>
                <w:snapToGrid/>
                <w:szCs w:val="24"/>
                <w:u w:val="single"/>
                <w:lang w:val="bg-BG"/>
              </w:rPr>
              <w:t>Принципни действия:</w:t>
            </w:r>
          </w:p>
          <w:p w14:paraId="4EA24C7A" w14:textId="77777777" w:rsidR="00A86535" w:rsidRDefault="00C47B0F" w:rsidP="005C7F9E">
            <w:pPr>
              <w:spacing w:after="120"/>
              <w:jc w:val="both"/>
              <w:rPr>
                <w:rFonts w:eastAsia="Calibri"/>
                <w:snapToGrid/>
                <w:szCs w:val="24"/>
                <w:lang w:val="bg-BG"/>
              </w:rPr>
            </w:pPr>
            <w:r w:rsidRPr="004607B9">
              <w:rPr>
                <w:rFonts w:eastAsia="Calibri"/>
                <w:snapToGrid/>
                <w:szCs w:val="24"/>
                <w:lang w:val="bg-BG"/>
              </w:rPr>
              <w:t xml:space="preserve">Съгласно </w:t>
            </w:r>
            <w:proofErr w:type="spellStart"/>
            <w:r w:rsidR="00EF1ADB">
              <w:rPr>
                <w:rFonts w:eastAsia="Calibri"/>
                <w:snapToGrid/>
                <w:szCs w:val="24"/>
                <w:lang w:val="ru-RU"/>
              </w:rPr>
              <w:t>Условията</w:t>
            </w:r>
            <w:proofErr w:type="spellEnd"/>
            <w:r w:rsidRPr="004607B9">
              <w:rPr>
                <w:rFonts w:eastAsia="Calibri"/>
                <w:snapToGrid/>
                <w:szCs w:val="24"/>
                <w:lang w:val="bg-BG"/>
              </w:rPr>
              <w:t xml:space="preserve"> за </w:t>
            </w:r>
            <w:r w:rsidRPr="00F058EE">
              <w:rPr>
                <w:rFonts w:eastAsia="Calibri"/>
                <w:snapToGrid/>
                <w:szCs w:val="24"/>
                <w:lang w:val="bg-BG"/>
              </w:rPr>
              <w:t xml:space="preserve">кандидатстване до оценка на етап административно съответствие и допустимост се допускат само проектни предложения, подадени/регистрирани в срок. </w:t>
            </w:r>
          </w:p>
          <w:p w14:paraId="2F9149BE" w14:textId="062DDBB5" w:rsidR="005C7F9E" w:rsidRPr="004607B9" w:rsidRDefault="005C7F9E" w:rsidP="00BB7EDD">
            <w:pPr>
              <w:spacing w:after="120"/>
              <w:jc w:val="both"/>
              <w:rPr>
                <w:rFonts w:eastAsia="Calibri"/>
                <w:snapToGrid/>
                <w:szCs w:val="24"/>
                <w:lang w:val="bg-BG"/>
              </w:rPr>
            </w:pPr>
            <w:r w:rsidRPr="00530B92">
              <w:rPr>
                <w:rFonts w:eastAsia="Calibri"/>
                <w:snapToGrid/>
                <w:szCs w:val="24"/>
                <w:lang w:val="bg-BG"/>
              </w:rPr>
              <w:t>Проектно предложение, регистрирано след</w:t>
            </w:r>
            <w:r w:rsidR="00BB7EDD">
              <w:rPr>
                <w:rFonts w:eastAsia="Calibri"/>
                <w:snapToGrid/>
                <w:szCs w:val="24"/>
                <w:lang w:val="bg-BG"/>
              </w:rPr>
              <w:t xml:space="preserve"> първи</w:t>
            </w:r>
            <w:r>
              <w:rPr>
                <w:rFonts w:eastAsia="Calibri"/>
                <w:snapToGrid/>
                <w:szCs w:val="24"/>
                <w:lang w:val="bg-BG"/>
              </w:rPr>
              <w:t xml:space="preserve"> кра</w:t>
            </w:r>
            <w:r w:rsidR="00BB7EDD">
              <w:rPr>
                <w:rFonts w:eastAsia="Calibri"/>
                <w:snapToGrid/>
                <w:szCs w:val="24"/>
                <w:lang w:val="bg-BG"/>
              </w:rPr>
              <w:t>е</w:t>
            </w:r>
            <w:r>
              <w:rPr>
                <w:rFonts w:eastAsia="Calibri"/>
                <w:snapToGrid/>
                <w:szCs w:val="24"/>
                <w:lang w:val="bg-BG"/>
              </w:rPr>
              <w:t>н срок</w:t>
            </w:r>
            <w:r w:rsidR="00BB7EDD">
              <w:rPr>
                <w:rFonts w:eastAsia="Calibri"/>
                <w:snapToGrid/>
                <w:szCs w:val="24"/>
                <w:lang w:val="bg-BG"/>
              </w:rPr>
              <w:t xml:space="preserve"> </w:t>
            </w:r>
            <w:r w:rsidRPr="002B766B">
              <w:rPr>
                <w:rFonts w:eastAsia="Calibri"/>
                <w:snapToGrid/>
                <w:szCs w:val="24"/>
                <w:lang w:val="bg-BG"/>
              </w:rPr>
              <w:t xml:space="preserve">ще бъде разгледано от комисията, оценяваща проектни предложения, подадени в рамките на втория краен срок за кандидатстване. Проектни предложения, подадени след </w:t>
            </w:r>
            <w:r>
              <w:rPr>
                <w:rFonts w:eastAsia="Calibri"/>
                <w:snapToGrid/>
                <w:szCs w:val="24"/>
                <w:lang w:val="bg-BG"/>
              </w:rPr>
              <w:t>втор</w:t>
            </w:r>
            <w:r w:rsidRPr="002B766B">
              <w:rPr>
                <w:rFonts w:eastAsia="Calibri"/>
                <w:snapToGrid/>
                <w:szCs w:val="24"/>
                <w:lang w:val="bg-BG"/>
              </w:rPr>
              <w:t>ия краен срок за кандидатстване ще бъдат отхвърляни.</w:t>
            </w:r>
          </w:p>
        </w:tc>
      </w:tr>
      <w:tr w:rsidR="006E1FED" w:rsidRPr="00C47B0F" w14:paraId="39735DA2" w14:textId="77777777" w:rsidTr="002F013B">
        <w:tc>
          <w:tcPr>
            <w:tcW w:w="5174" w:type="dxa"/>
            <w:tcBorders>
              <w:top w:val="single" w:sz="4" w:space="0" w:color="auto"/>
              <w:left w:val="single" w:sz="4" w:space="0" w:color="auto"/>
              <w:bottom w:val="single" w:sz="4" w:space="0" w:color="auto"/>
              <w:right w:val="single" w:sz="4" w:space="0" w:color="auto"/>
            </w:tcBorders>
          </w:tcPr>
          <w:p w14:paraId="2D6E154E" w14:textId="77777777" w:rsidR="00A56B74" w:rsidRPr="00F62C3B" w:rsidRDefault="0056303B" w:rsidP="00E67549">
            <w:pPr>
              <w:tabs>
                <w:tab w:val="left" w:pos="-284"/>
              </w:tabs>
              <w:spacing w:after="160" w:line="240" w:lineRule="exact"/>
              <w:jc w:val="both"/>
              <w:rPr>
                <w:rFonts w:eastAsia="Calibri"/>
                <w:snapToGrid/>
                <w:szCs w:val="24"/>
                <w:lang w:val="bg-BG"/>
              </w:rPr>
            </w:pPr>
            <w:r>
              <w:rPr>
                <w:snapToGrid/>
                <w:szCs w:val="24"/>
                <w:lang w:val="bg-BG"/>
              </w:rPr>
              <w:t>2.</w:t>
            </w:r>
            <w:r w:rsidR="006E1FED" w:rsidRPr="00BC39C3">
              <w:rPr>
                <w:snapToGrid/>
                <w:szCs w:val="24"/>
                <w:lang w:val="bg-BG"/>
              </w:rPr>
              <w:t xml:space="preserve">Кандидатът е подал </w:t>
            </w:r>
            <w:r w:rsidR="00AD6177" w:rsidRPr="00BC39C3">
              <w:rPr>
                <w:snapToGrid/>
                <w:szCs w:val="24"/>
                <w:lang w:val="bg-BG"/>
              </w:rPr>
              <w:t xml:space="preserve">само </w:t>
            </w:r>
            <w:r w:rsidR="006E1FED" w:rsidRPr="00BC39C3">
              <w:rPr>
                <w:snapToGrid/>
                <w:szCs w:val="24"/>
                <w:lang w:val="bg-BG"/>
              </w:rPr>
              <w:t>едно проектно</w:t>
            </w:r>
            <w:r w:rsidR="00736AFF" w:rsidRPr="00BC39C3">
              <w:rPr>
                <w:snapToGrid/>
                <w:szCs w:val="24"/>
                <w:lang w:val="bg-BG"/>
              </w:rPr>
              <w:t xml:space="preserve"> </w:t>
            </w:r>
            <w:r w:rsidR="006E1FED" w:rsidRPr="00BC39C3">
              <w:rPr>
                <w:snapToGrid/>
                <w:szCs w:val="24"/>
                <w:lang w:val="bg-BG"/>
              </w:rPr>
              <w:t>предложение</w:t>
            </w:r>
            <w:r w:rsidR="00AD6177" w:rsidRPr="00570B51">
              <w:rPr>
                <w:snapToGrid/>
                <w:szCs w:val="24"/>
                <w:lang w:val="bg-BG"/>
              </w:rPr>
              <w:t xml:space="preserve"> по процедурата</w:t>
            </w:r>
            <w:r w:rsidR="006E1FED" w:rsidRPr="00570B51">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73341B4A"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107CA70"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12EDFB8A"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4ED7903C" w14:textId="77777777" w:rsidR="006E1FED" w:rsidRPr="00BC39C3" w:rsidRDefault="006E1FED" w:rsidP="00F62C3B">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ИСУН 2020.</w:t>
            </w:r>
          </w:p>
          <w:p w14:paraId="3EC522FE" w14:textId="77777777" w:rsidR="00EC05C3" w:rsidRPr="00F62C3B" w:rsidRDefault="006E1FED" w:rsidP="00F62C3B">
            <w:pPr>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14:paraId="2BDC31E8" w14:textId="77777777" w:rsidR="006E1FED" w:rsidRPr="004A6A62" w:rsidRDefault="006E1FED" w:rsidP="0032152C">
            <w:pPr>
              <w:spacing w:after="160" w:line="259" w:lineRule="auto"/>
              <w:jc w:val="both"/>
              <w:rPr>
                <w:rFonts w:eastAsia="Calibri"/>
                <w:snapToGrid/>
                <w:szCs w:val="24"/>
                <w:lang w:val="bg-BG"/>
              </w:rPr>
            </w:pPr>
            <w:r w:rsidRPr="00BC39C3">
              <w:rPr>
                <w:snapToGrid/>
                <w:color w:val="000000"/>
                <w:szCs w:val="24"/>
                <w:lang w:val="bg-BG" w:eastAsia="bg-BG"/>
              </w:rPr>
              <w:t>В случай 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32152C">
              <w:rPr>
                <w:snapToGrid/>
                <w:color w:val="000000"/>
                <w:szCs w:val="24"/>
                <w:lang w:val="bg-BG" w:eastAsia="bg-BG"/>
              </w:rPr>
              <w:t>последното</w:t>
            </w:r>
            <w:r w:rsidR="0032152C" w:rsidRPr="00BC39C3">
              <w:rPr>
                <w:snapToGrid/>
                <w:color w:val="000000"/>
                <w:szCs w:val="24"/>
                <w:lang w:val="bg-BG" w:eastAsia="bg-BG"/>
              </w:rPr>
              <w:t xml:space="preserve">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C47B0F" w14:paraId="1F74E89E" w14:textId="77777777" w:rsidTr="002F013B">
        <w:tc>
          <w:tcPr>
            <w:tcW w:w="5174" w:type="dxa"/>
            <w:tcBorders>
              <w:top w:val="single" w:sz="4" w:space="0" w:color="auto"/>
              <w:left w:val="single" w:sz="4" w:space="0" w:color="auto"/>
              <w:bottom w:val="single" w:sz="4" w:space="0" w:color="auto"/>
              <w:right w:val="single" w:sz="4" w:space="0" w:color="auto"/>
            </w:tcBorders>
          </w:tcPr>
          <w:p w14:paraId="19DBED37" w14:textId="77777777" w:rsidR="006E1FED" w:rsidRPr="00C47B0F" w:rsidRDefault="0032152C" w:rsidP="006E1FED">
            <w:pPr>
              <w:tabs>
                <w:tab w:val="left" w:pos="-284"/>
              </w:tabs>
              <w:spacing w:after="160" w:line="240" w:lineRule="exact"/>
              <w:jc w:val="both"/>
              <w:rPr>
                <w:rFonts w:eastAsia="Calibri"/>
                <w:snapToGrid/>
                <w:szCs w:val="24"/>
                <w:lang w:val="ru-RU"/>
              </w:rPr>
            </w:pPr>
            <w:r>
              <w:rPr>
                <w:rFonts w:eastAsia="Calibri"/>
                <w:snapToGrid/>
                <w:szCs w:val="24"/>
                <w:lang w:val="bg-BG"/>
              </w:rPr>
              <w:lastRenderedPageBreak/>
              <w:t>3</w:t>
            </w:r>
            <w:r w:rsidR="0056303B">
              <w:rPr>
                <w:rFonts w:eastAsia="Calibri"/>
                <w:snapToGrid/>
                <w:szCs w:val="24"/>
                <w:lang w:val="bg-BG"/>
              </w:rPr>
              <w:t>.</w:t>
            </w:r>
            <w:r w:rsidR="006E1FED" w:rsidRPr="000F27E7">
              <w:rPr>
                <w:rFonts w:eastAsia="Calibri"/>
                <w:snapToGrid/>
                <w:szCs w:val="24"/>
                <w:lang w:val="bg-BG"/>
              </w:rPr>
              <w:t>Формулярът за кандидатстване е подписан от поне едно от лицата</w:t>
            </w:r>
            <w:r w:rsidR="00D020F0" w:rsidRPr="000F27E7">
              <w:rPr>
                <w:rFonts w:eastAsia="Calibri"/>
                <w:snapToGrid/>
                <w:szCs w:val="24"/>
                <w:lang w:val="bg-BG"/>
              </w:rPr>
              <w:t xml:space="preserve"> с право да </w:t>
            </w:r>
            <w:r w:rsidR="006E1FED" w:rsidRPr="000F27E7">
              <w:rPr>
                <w:rFonts w:eastAsia="Calibri"/>
                <w:snapToGrid/>
                <w:szCs w:val="24"/>
                <w:lang w:val="bg-BG"/>
              </w:rPr>
              <w:t>представляват кандидата или</w:t>
            </w:r>
            <w:r w:rsidR="00DA6215" w:rsidRPr="000F27E7">
              <w:rPr>
                <w:rFonts w:eastAsia="Calibri"/>
                <w:snapToGrid/>
                <w:szCs w:val="24"/>
                <w:lang w:val="bg-BG"/>
              </w:rPr>
              <w:t xml:space="preserve"> от </w:t>
            </w:r>
            <w:r w:rsidR="006E1FED" w:rsidRPr="000F27E7">
              <w:rPr>
                <w:rFonts w:eastAsia="Calibri"/>
                <w:snapToGrid/>
                <w:szCs w:val="24"/>
                <w:lang w:val="bg-BG"/>
              </w:rPr>
              <w:t xml:space="preserve"> упълномощено</w:t>
            </w:r>
            <w:r w:rsidR="00243B9E" w:rsidRPr="000F27E7">
              <w:rPr>
                <w:rFonts w:eastAsia="Calibri"/>
                <w:snapToGrid/>
                <w:szCs w:val="24"/>
                <w:lang w:val="bg-BG"/>
              </w:rPr>
              <w:t>/</w:t>
            </w:r>
            <w:proofErr w:type="spellStart"/>
            <w:r w:rsidR="00243B9E" w:rsidRPr="000F27E7">
              <w:rPr>
                <w:rFonts w:eastAsia="Calibri"/>
                <w:snapToGrid/>
                <w:szCs w:val="24"/>
                <w:lang w:val="bg-BG"/>
              </w:rPr>
              <w:t>оправомощено</w:t>
            </w:r>
            <w:proofErr w:type="spellEnd"/>
            <w:r w:rsidR="006E1FED" w:rsidRPr="000F27E7">
              <w:rPr>
                <w:rFonts w:eastAsia="Calibri"/>
                <w:snapToGrid/>
                <w:szCs w:val="24"/>
                <w:lang w:val="bg-BG"/>
              </w:rPr>
              <w:t xml:space="preserve"> лице.</w:t>
            </w:r>
          </w:p>
          <w:p w14:paraId="252816E5" w14:textId="77777777" w:rsidR="00D252AA" w:rsidRPr="000F27E7" w:rsidRDefault="003427D2" w:rsidP="00D2325A">
            <w:pPr>
              <w:tabs>
                <w:tab w:val="left" w:pos="-284"/>
              </w:tabs>
              <w:spacing w:after="160" w:line="240" w:lineRule="exact"/>
              <w:jc w:val="both"/>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формулярът за кандидатстване е подписан от всички представляващи кандидата лица</w:t>
            </w:r>
            <w:r w:rsidR="00AC20F9" w:rsidRPr="000F27E7">
              <w:rPr>
                <w:rFonts w:eastAsia="Calibri"/>
                <w:snapToGrid/>
                <w:szCs w:val="24"/>
                <w:lang w:val="bg-BG"/>
              </w:rPr>
              <w:t xml:space="preserve"> или упълномощено</w:t>
            </w:r>
            <w:r w:rsidR="00B56F29">
              <w:rPr>
                <w:rFonts w:eastAsia="Calibri"/>
                <w:snapToGrid/>
                <w:szCs w:val="24"/>
                <w:lang w:val="bg-BG"/>
              </w:rPr>
              <w:t>/</w:t>
            </w:r>
            <w:proofErr w:type="spellStart"/>
            <w:r w:rsidR="00B56F29">
              <w:rPr>
                <w:rFonts w:eastAsia="Calibri"/>
                <w:snapToGrid/>
                <w:szCs w:val="24"/>
                <w:lang w:val="bg-BG"/>
              </w:rPr>
              <w:t>оправомощено</w:t>
            </w:r>
            <w:proofErr w:type="spellEnd"/>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14:paraId="0E0326B6"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9F0CD97"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160BD98C"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5FA59278" w14:textId="77777777" w:rsidR="006E1FED" w:rsidRPr="00F62C3B" w:rsidRDefault="006E1FED" w:rsidP="00F62C3B">
            <w:pPr>
              <w:autoSpaceDE w:val="0"/>
              <w:autoSpaceDN w:val="0"/>
              <w:adjustRightInd w:val="0"/>
              <w:spacing w:after="60"/>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C47B0F">
              <w:rPr>
                <w:snapToGrid/>
                <w:color w:val="000000"/>
                <w:szCs w:val="24"/>
                <w:lang w:val="ru-RU" w:eastAsia="bg-BG"/>
              </w:rPr>
              <w:t xml:space="preserve">, </w:t>
            </w:r>
            <w:r w:rsidRPr="00F62C3B">
              <w:rPr>
                <w:snapToGrid/>
                <w:color w:val="000000"/>
                <w:szCs w:val="24"/>
                <w:lang w:val="bg-BG" w:eastAsia="bg-BG"/>
              </w:rPr>
              <w:t>удостоверение за актуално състояние на организацията/Търговски регистър – като източник на информация за представляващите организацията лица</w:t>
            </w:r>
            <w:r w:rsidRPr="00C47B0F">
              <w:rPr>
                <w:snapToGrid/>
                <w:color w:val="000000"/>
                <w:szCs w:val="24"/>
                <w:lang w:val="ru-RU" w:eastAsia="bg-BG"/>
              </w:rPr>
              <w:t xml:space="preserve">, </w:t>
            </w:r>
            <w:r w:rsidR="00243B9E" w:rsidRPr="00F62C3B">
              <w:rPr>
                <w:snapToGrid/>
                <w:color w:val="000000"/>
                <w:szCs w:val="24"/>
                <w:lang w:val="bg-BG" w:eastAsia="bg-BG"/>
              </w:rPr>
              <w:t xml:space="preserve">нотариално заверено </w:t>
            </w:r>
            <w:r w:rsidRPr="00F62C3B">
              <w:rPr>
                <w:snapToGrid/>
                <w:color w:val="000000"/>
                <w:szCs w:val="24"/>
                <w:lang w:val="bg-BG" w:eastAsia="bg-BG"/>
              </w:rPr>
              <w:t xml:space="preserve">пълномощно за упълномощените лица/заповед за </w:t>
            </w:r>
            <w:proofErr w:type="spellStart"/>
            <w:r w:rsidRPr="00F62C3B">
              <w:rPr>
                <w:snapToGrid/>
                <w:color w:val="000000"/>
                <w:szCs w:val="24"/>
                <w:lang w:val="bg-BG" w:eastAsia="bg-BG"/>
              </w:rPr>
              <w:t>оправомощените</w:t>
            </w:r>
            <w:proofErr w:type="spellEnd"/>
            <w:r w:rsidRPr="00F62C3B">
              <w:rPr>
                <w:snapToGrid/>
                <w:color w:val="000000"/>
                <w:szCs w:val="24"/>
                <w:lang w:val="bg-BG" w:eastAsia="bg-BG"/>
              </w:rPr>
              <w:t xml:space="preserve"> лица</w:t>
            </w:r>
            <w:r w:rsidRPr="00C47B0F">
              <w:rPr>
                <w:snapToGrid/>
                <w:color w:val="000000"/>
                <w:szCs w:val="24"/>
                <w:lang w:val="ru-RU" w:eastAsia="bg-BG"/>
              </w:rPr>
              <w:t>.</w:t>
            </w:r>
          </w:p>
          <w:p w14:paraId="6DF0F1CA" w14:textId="77777777" w:rsidR="006E1FED" w:rsidRPr="00F62C3B" w:rsidRDefault="006E1FED" w:rsidP="00F62C3B">
            <w:pPr>
              <w:autoSpaceDE w:val="0"/>
              <w:autoSpaceDN w:val="0"/>
              <w:adjustRightInd w:val="0"/>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14:paraId="4F78B750" w14:textId="77777777" w:rsidR="0032152C" w:rsidRPr="0032152C" w:rsidRDefault="0032152C" w:rsidP="0032152C">
            <w:pPr>
              <w:spacing w:after="160" w:line="259" w:lineRule="auto"/>
              <w:jc w:val="both"/>
              <w:rPr>
                <w:snapToGrid/>
                <w:szCs w:val="24"/>
                <w:lang w:val="bg-BG"/>
              </w:rPr>
            </w:pPr>
            <w:r>
              <w:rPr>
                <w:snapToGrid/>
                <w:szCs w:val="24"/>
                <w:lang w:val="bg-BG"/>
              </w:rPr>
              <w:t>В случай</w:t>
            </w:r>
            <w:r w:rsidRPr="0032152C">
              <w:rPr>
                <w:snapToGrid/>
                <w:szCs w:val="24"/>
                <w:lang w:val="bg-BG"/>
              </w:rPr>
              <w:t xml:space="preserve"> че Формулярът за кандидатстване не е подписан от поне едно от лицата с право да представляват кандидата или упълномощено лице,</w:t>
            </w:r>
            <w:r>
              <w:rPr>
                <w:snapToGrid/>
                <w:szCs w:val="24"/>
                <w:lang w:val="bg-BG"/>
              </w:rPr>
              <w:t xml:space="preserve"> </w:t>
            </w:r>
            <w:r w:rsidRPr="0032152C">
              <w:rPr>
                <w:snapToGrid/>
                <w:szCs w:val="24"/>
                <w:lang w:val="bg-BG"/>
              </w:rPr>
              <w:t>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кандидата или упълномощено лице.)</w:t>
            </w:r>
          </w:p>
          <w:p w14:paraId="651D4550" w14:textId="77777777" w:rsidR="0032152C" w:rsidRPr="0032152C" w:rsidRDefault="0032152C" w:rsidP="0032152C">
            <w:pPr>
              <w:spacing w:after="160" w:line="259" w:lineRule="auto"/>
              <w:jc w:val="both"/>
              <w:rPr>
                <w:snapToGrid/>
                <w:szCs w:val="24"/>
                <w:lang w:val="bg-BG"/>
              </w:rPr>
            </w:pPr>
            <w:r>
              <w:rPr>
                <w:snapToGrid/>
                <w:szCs w:val="24"/>
                <w:lang w:val="bg-BG"/>
              </w:rPr>
              <w:t>В случай</w:t>
            </w:r>
            <w:r w:rsidRPr="0032152C">
              <w:rPr>
                <w:snapToGrid/>
                <w:szCs w:val="24"/>
                <w:lang w:val="bg-BG"/>
              </w:rPr>
              <w:t xml:space="preserve"> че кандидатът се представлява от няколко лица и формулярът за кандидатстване не е подписан от всички представляващи кандидата лица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всички лица представляващи кандидата или упълномощено лице).</w:t>
            </w:r>
          </w:p>
          <w:p w14:paraId="2EF8F251" w14:textId="77777777" w:rsidR="00D252AA" w:rsidRPr="00F62C3B" w:rsidRDefault="0032152C" w:rsidP="00167C29">
            <w:pPr>
              <w:spacing w:after="160" w:line="259" w:lineRule="auto"/>
              <w:jc w:val="both"/>
              <w:rPr>
                <w:rFonts w:eastAsia="Calibri"/>
                <w:snapToGrid/>
                <w:szCs w:val="24"/>
                <w:lang w:val="bg-BG"/>
              </w:rPr>
            </w:pPr>
            <w:r>
              <w:rPr>
                <w:snapToGrid/>
                <w:szCs w:val="24"/>
                <w:lang w:val="bg-BG"/>
              </w:rPr>
              <w:t>В случай</w:t>
            </w:r>
            <w:r w:rsidRPr="0032152C">
              <w:rPr>
                <w:snapToGrid/>
                <w:szCs w:val="24"/>
                <w:lang w:val="bg-BG"/>
              </w:rPr>
              <w:t xml:space="preserve"> че декларацията не се представи или не се представи подписана коректно, проектното предложение ще бъде отхвърлено.</w:t>
            </w:r>
          </w:p>
        </w:tc>
      </w:tr>
      <w:tr w:rsidR="006E1FED" w:rsidRPr="00C47B0F" w14:paraId="401F6D4A"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630CAB0C" w14:textId="77777777" w:rsidR="006E1FED" w:rsidRPr="00616BC8"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4</w:t>
            </w:r>
            <w:r w:rsidR="0056303B">
              <w:rPr>
                <w:rFonts w:eastAsia="Calibri"/>
                <w:snapToGrid/>
                <w:szCs w:val="24"/>
                <w:lang w:val="bg-BG"/>
              </w:rPr>
              <w:t>.</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14:paraId="780AC74B" w14:textId="77777777" w:rsidR="006E1FED" w:rsidRPr="00616BC8"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14:paraId="508C8394" w14:textId="77777777" w:rsidR="006E1FED" w:rsidRPr="00616BC8"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39A09E02" w14:textId="77777777" w:rsidR="006E1FED" w:rsidRPr="00616BC8"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61DA7303" w14:textId="77777777" w:rsidR="006E1FED" w:rsidRPr="00616BC8" w:rsidRDefault="006E1FED" w:rsidP="00E60925">
            <w:pPr>
              <w:autoSpaceDE w:val="0"/>
              <w:autoSpaceDN w:val="0"/>
              <w:adjustRightInd w:val="0"/>
              <w:spacing w:after="60"/>
              <w:jc w:val="both"/>
              <w:rPr>
                <w:snapToGrid/>
                <w:color w:val="000000"/>
                <w:szCs w:val="24"/>
                <w:lang w:val="bg-BG" w:eastAsia="bg-BG"/>
              </w:rPr>
            </w:pPr>
            <w:r w:rsidRPr="00616BC8">
              <w:rPr>
                <w:snapToGrid/>
                <w:color w:val="000000"/>
                <w:szCs w:val="24"/>
                <w:lang w:val="bg-BG" w:eastAsia="bg-BG"/>
              </w:rPr>
              <w:t xml:space="preserve">Източник на информация – ИСУН 2020, Формуляр за кандидатстване </w:t>
            </w:r>
          </w:p>
          <w:p w14:paraId="147B3473" w14:textId="77777777" w:rsidR="006E1FED" w:rsidRPr="00E60925" w:rsidRDefault="006E1FED" w:rsidP="00E60925">
            <w:pPr>
              <w:autoSpaceDE w:val="0"/>
              <w:autoSpaceDN w:val="0"/>
              <w:adjustRightInd w:val="0"/>
              <w:spacing w:after="60"/>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14:paraId="5597EB01" w14:textId="77777777" w:rsidR="006E1FED" w:rsidRPr="002D5137" w:rsidRDefault="006E1FED" w:rsidP="006E1FED">
            <w:pPr>
              <w:spacing w:after="160" w:line="259" w:lineRule="auto"/>
              <w:jc w:val="both"/>
              <w:rPr>
                <w:rFonts w:eastAsia="Calibri"/>
                <w:snapToGrid/>
                <w:szCs w:val="24"/>
                <w:lang w:val="bg-BG"/>
              </w:rPr>
            </w:pPr>
            <w:r w:rsidRPr="002D5137">
              <w:rPr>
                <w:rFonts w:eastAsia="Calibri"/>
                <w:snapToGrid/>
                <w:szCs w:val="24"/>
                <w:lang w:val="bg-BG"/>
              </w:rPr>
              <w:t>В случай 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 </w:t>
            </w:r>
            <w:r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C47B0F" w14:paraId="06B29653" w14:textId="77777777" w:rsidTr="002F013B">
        <w:tc>
          <w:tcPr>
            <w:tcW w:w="5174" w:type="dxa"/>
            <w:tcBorders>
              <w:top w:val="single" w:sz="4" w:space="0" w:color="auto"/>
              <w:left w:val="single" w:sz="4" w:space="0" w:color="auto"/>
              <w:bottom w:val="single" w:sz="4" w:space="0" w:color="auto"/>
              <w:right w:val="single" w:sz="4" w:space="0" w:color="auto"/>
            </w:tcBorders>
          </w:tcPr>
          <w:p w14:paraId="10B08741" w14:textId="77777777" w:rsidR="006E1FED" w:rsidRPr="0095260E"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5</w:t>
            </w:r>
            <w:r w:rsidR="0056303B">
              <w:rPr>
                <w:rFonts w:eastAsia="Calibri"/>
                <w:snapToGrid/>
                <w:szCs w:val="24"/>
                <w:lang w:val="bg-BG"/>
              </w:rPr>
              <w:t>.</w:t>
            </w:r>
            <w:r w:rsidR="006E1FED" w:rsidRPr="0095260E">
              <w:rPr>
                <w:rFonts w:eastAsia="Calibri"/>
                <w:snapToGrid/>
                <w:szCs w:val="24"/>
                <w:lang w:val="bg-BG"/>
              </w:rPr>
              <w:t>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14:paraId="5F417425" w14:textId="77777777" w:rsidR="006E1FED" w:rsidRPr="0095260E"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D119DBC" w14:textId="77777777" w:rsidR="006E1FED" w:rsidRPr="0095260E"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7DD1D85" w14:textId="77777777" w:rsidR="006E1FED" w:rsidRPr="0095260E"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8C26AA1" w14:textId="77777777" w:rsidR="006E1FED" w:rsidRPr="0095260E" w:rsidRDefault="006E1FED" w:rsidP="0095260E">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14:paraId="3581913C" w14:textId="77777777" w:rsidR="006E1FED" w:rsidRPr="0095260E" w:rsidRDefault="006E1FED" w:rsidP="0095260E">
            <w:pPr>
              <w:autoSpaceDE w:val="0"/>
              <w:autoSpaceDN w:val="0"/>
              <w:adjustRightInd w:val="0"/>
              <w:spacing w:after="60"/>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14:paraId="46AD701B" w14:textId="77777777" w:rsidR="006E1FED" w:rsidRPr="0095260E" w:rsidRDefault="006E1FED" w:rsidP="006E1FED">
            <w:pPr>
              <w:spacing w:after="160" w:line="259" w:lineRule="auto"/>
              <w:jc w:val="both"/>
              <w:rPr>
                <w:rFonts w:eastAsia="Calibri"/>
                <w:snapToGrid/>
                <w:szCs w:val="24"/>
                <w:lang w:val="bg-BG"/>
              </w:rPr>
            </w:pPr>
            <w:r w:rsidRPr="0095260E">
              <w:rPr>
                <w:rFonts w:eastAsia="Calibri"/>
                <w:snapToGrid/>
                <w:szCs w:val="24"/>
                <w:lang w:val="bg-BG"/>
              </w:rPr>
              <w:t>В случай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C47B0F" w14:paraId="0F51C256" w14:textId="77777777" w:rsidTr="002F013B">
        <w:tc>
          <w:tcPr>
            <w:tcW w:w="5174" w:type="dxa"/>
            <w:tcBorders>
              <w:top w:val="single" w:sz="4" w:space="0" w:color="auto"/>
              <w:left w:val="single" w:sz="4" w:space="0" w:color="auto"/>
              <w:bottom w:val="single" w:sz="4" w:space="0" w:color="auto"/>
              <w:right w:val="single" w:sz="4" w:space="0" w:color="auto"/>
            </w:tcBorders>
          </w:tcPr>
          <w:p w14:paraId="0C3DB1D1" w14:textId="77777777" w:rsidR="006E1FED" w:rsidRPr="00424C5A"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C47B0F" w:rsidRPr="0095260E">
              <w:rPr>
                <w:rFonts w:eastAsia="Calibri"/>
                <w:snapToGrid/>
                <w:szCs w:val="24"/>
                <w:lang w:val="bg-BG"/>
              </w:rPr>
              <w:t xml:space="preserve">Проектното предложение отговаря на изискванията за териториален обхват - </w:t>
            </w:r>
            <w:r w:rsidR="00C47B0F" w:rsidRPr="00BC39C3">
              <w:rPr>
                <w:snapToGrid/>
                <w:szCs w:val="24"/>
                <w:lang w:val="bg-BG"/>
              </w:rPr>
              <w:t xml:space="preserve">дейностите се изпълняват на територията на </w:t>
            </w:r>
            <w:r w:rsidR="00C47B0F">
              <w:rPr>
                <w:snapToGrid/>
                <w:szCs w:val="24"/>
                <w:lang w:val="bg-BG"/>
              </w:rPr>
              <w:t>МИГ - Община Марица</w:t>
            </w:r>
          </w:p>
        </w:tc>
        <w:tc>
          <w:tcPr>
            <w:tcW w:w="638" w:type="dxa"/>
            <w:tcBorders>
              <w:top w:val="single" w:sz="4" w:space="0" w:color="auto"/>
              <w:left w:val="single" w:sz="4" w:space="0" w:color="auto"/>
              <w:bottom w:val="single" w:sz="4" w:space="0" w:color="auto"/>
              <w:right w:val="single" w:sz="4" w:space="0" w:color="auto"/>
            </w:tcBorders>
          </w:tcPr>
          <w:p w14:paraId="35DB533A" w14:textId="77777777" w:rsidR="006E1FED" w:rsidRPr="00424C5A"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A14A9AB" w14:textId="77777777" w:rsidR="006E1FED" w:rsidRPr="00424C5A"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45BDD78B" w14:textId="77777777" w:rsidR="006E1FED" w:rsidRPr="00424C5A"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1F02C1D8" w14:textId="77777777" w:rsidR="00C47B0F" w:rsidRPr="00424C5A" w:rsidRDefault="00C47B0F" w:rsidP="00C47B0F">
            <w:pPr>
              <w:autoSpaceDE w:val="0"/>
              <w:autoSpaceDN w:val="0"/>
              <w:adjustRightInd w:val="0"/>
              <w:spacing w:after="60"/>
              <w:jc w:val="both"/>
              <w:rPr>
                <w:snapToGrid/>
                <w:color w:val="000000"/>
                <w:szCs w:val="24"/>
                <w:u w:val="single"/>
                <w:lang w:val="bg-BG" w:eastAsia="bg-BG"/>
              </w:rPr>
            </w:pPr>
            <w:r w:rsidRPr="00BC39C3">
              <w:rPr>
                <w:snapToGrid/>
                <w:color w:val="000000"/>
                <w:szCs w:val="24"/>
                <w:lang w:val="bg-BG" w:eastAsia="bg-BG"/>
              </w:rPr>
              <w:t xml:space="preserve">Източник на информация - Формуляр за кандидатстване, секция 1 „Основни данни“, поле „Местонахождение (Място на изпълнение на проекта)“ </w:t>
            </w:r>
            <w:r w:rsidRPr="00424C5A">
              <w:rPr>
                <w:snapToGrid/>
                <w:color w:val="000000"/>
                <w:szCs w:val="24"/>
                <w:u w:val="single"/>
                <w:lang w:val="bg-BG" w:eastAsia="bg-BG"/>
              </w:rPr>
              <w:t>Принципни действия:</w:t>
            </w:r>
          </w:p>
          <w:p w14:paraId="47D346D9" w14:textId="77777777" w:rsidR="006E1FED" w:rsidRPr="00424C5A" w:rsidRDefault="00C47B0F" w:rsidP="00C47B0F">
            <w:pPr>
              <w:spacing w:after="160" w:line="259" w:lineRule="auto"/>
              <w:jc w:val="both"/>
              <w:rPr>
                <w:rFonts w:eastAsia="Calibri"/>
                <w:snapToGrid/>
                <w:szCs w:val="24"/>
                <w:lang w:val="bg-BG"/>
              </w:rPr>
            </w:pPr>
            <w:r w:rsidRPr="00424C5A">
              <w:rPr>
                <w:rFonts w:eastAsia="Calibri"/>
                <w:snapToGrid/>
                <w:szCs w:val="24"/>
                <w:lang w:val="bg-BG"/>
              </w:rPr>
              <w:t xml:space="preserve">В случай че проектното предложение не отговаря на изискванията за </w:t>
            </w:r>
            <w:r w:rsidRPr="00424C5A">
              <w:rPr>
                <w:rFonts w:eastAsia="Calibri"/>
                <w:snapToGrid/>
                <w:szCs w:val="24"/>
                <w:lang w:val="bg-BG"/>
              </w:rPr>
              <w:lastRenderedPageBreak/>
              <w:t xml:space="preserve">териториален обхват и изпълнението на дейностите ще се осъществява извън </w:t>
            </w:r>
            <w:r w:rsidRPr="00BC39C3">
              <w:rPr>
                <w:snapToGrid/>
                <w:color w:val="000000"/>
                <w:szCs w:val="24"/>
                <w:lang w:val="bg-BG" w:eastAsia="bg-BG"/>
              </w:rPr>
              <w:t xml:space="preserve">територията на </w:t>
            </w:r>
            <w:r>
              <w:rPr>
                <w:snapToGrid/>
                <w:color w:val="000000"/>
                <w:szCs w:val="24"/>
                <w:lang w:val="bg-BG" w:eastAsia="bg-BG"/>
              </w:rPr>
              <w:t>МИГ - Община Марица</w:t>
            </w:r>
            <w:r w:rsidRPr="00424C5A">
              <w:rPr>
                <w:rFonts w:eastAsia="Calibri"/>
                <w:snapToGrid/>
                <w:szCs w:val="24"/>
                <w:lang w:val="bg-BG"/>
              </w:rPr>
              <w:t>, проектът ще бъде отхвърлен.</w:t>
            </w:r>
          </w:p>
        </w:tc>
      </w:tr>
      <w:tr w:rsidR="00B33E4D" w:rsidRPr="00C47B0F" w14:paraId="6EE5BC7E" w14:textId="77777777" w:rsidTr="004E2171">
        <w:trPr>
          <w:trHeight w:val="2647"/>
        </w:trPr>
        <w:tc>
          <w:tcPr>
            <w:tcW w:w="5174" w:type="dxa"/>
            <w:tcBorders>
              <w:top w:val="single" w:sz="4" w:space="0" w:color="auto"/>
              <w:left w:val="single" w:sz="4" w:space="0" w:color="auto"/>
              <w:bottom w:val="single" w:sz="4" w:space="0" w:color="auto"/>
              <w:right w:val="single" w:sz="4" w:space="0" w:color="auto"/>
            </w:tcBorders>
          </w:tcPr>
          <w:p w14:paraId="4E990601" w14:textId="77777777" w:rsidR="00B33E4D" w:rsidRDefault="00B33E4D" w:rsidP="004A257C">
            <w:pPr>
              <w:tabs>
                <w:tab w:val="left" w:pos="-284"/>
              </w:tabs>
              <w:spacing w:after="60" w:line="240" w:lineRule="exact"/>
              <w:jc w:val="both"/>
              <w:rPr>
                <w:snapToGrid/>
                <w:szCs w:val="24"/>
                <w:lang w:val="bg-BG"/>
              </w:rPr>
            </w:pPr>
            <w:r>
              <w:rPr>
                <w:snapToGrid/>
                <w:szCs w:val="24"/>
                <w:lang w:val="bg-BG"/>
              </w:rPr>
              <w:lastRenderedPageBreak/>
              <w:t>7.</w:t>
            </w:r>
            <w:r w:rsidRPr="00B33E4D">
              <w:rPr>
                <w:snapToGrid/>
                <w:szCs w:val="24"/>
                <w:lang w:val="bg-BG"/>
              </w:rPr>
              <w:t xml:space="preserve">Проектното предложение съдържа </w:t>
            </w:r>
            <w:r w:rsidR="004A257C">
              <w:rPr>
                <w:snapToGrid/>
                <w:szCs w:val="24"/>
                <w:lang w:val="bg-BG"/>
              </w:rPr>
              <w:t>поне една допустима дейност</w:t>
            </w:r>
          </w:p>
        </w:tc>
        <w:tc>
          <w:tcPr>
            <w:tcW w:w="638" w:type="dxa"/>
            <w:tcBorders>
              <w:top w:val="single" w:sz="4" w:space="0" w:color="auto"/>
              <w:left w:val="single" w:sz="4" w:space="0" w:color="auto"/>
              <w:bottom w:val="single" w:sz="4" w:space="0" w:color="auto"/>
              <w:right w:val="single" w:sz="4" w:space="0" w:color="auto"/>
            </w:tcBorders>
          </w:tcPr>
          <w:p w14:paraId="5F882702" w14:textId="77777777" w:rsidR="00B33E4D" w:rsidRPr="00232F10" w:rsidRDefault="00B33E4D"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54D5EFB" w14:textId="77777777" w:rsidR="00B33E4D" w:rsidRPr="002902C0" w:rsidRDefault="00B33E4D"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04418234" w14:textId="77777777" w:rsidR="00B33E4D" w:rsidRPr="002902C0" w:rsidRDefault="00B33E4D"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02CAF26" w14:textId="77777777" w:rsidR="00B33E4D" w:rsidRDefault="00B33E4D" w:rsidP="00C56B13">
            <w:pPr>
              <w:autoSpaceDE w:val="0"/>
              <w:autoSpaceDN w:val="0"/>
              <w:adjustRightInd w:val="0"/>
              <w:spacing w:after="120"/>
              <w:jc w:val="both"/>
              <w:rPr>
                <w:snapToGrid/>
                <w:color w:val="000000"/>
                <w:szCs w:val="24"/>
                <w:lang w:val="bg-BG" w:eastAsia="bg-BG"/>
              </w:rPr>
            </w:pPr>
            <w:r w:rsidRPr="00B33E4D">
              <w:rPr>
                <w:snapToGrid/>
                <w:color w:val="000000"/>
                <w:szCs w:val="24"/>
                <w:lang w:val="bg-BG" w:eastAsia="bg-BG"/>
              </w:rPr>
              <w:t xml:space="preserve">Източник на информация - ИСУН 2020, Формуляр за кандидатстване, секция План за изпълнение/дейности по проекта </w:t>
            </w:r>
          </w:p>
          <w:p w14:paraId="2D482FBB" w14:textId="77777777" w:rsidR="00B33E4D" w:rsidRPr="00B33E4D" w:rsidRDefault="00B33E4D" w:rsidP="00C56B13">
            <w:pPr>
              <w:autoSpaceDE w:val="0"/>
              <w:autoSpaceDN w:val="0"/>
              <w:adjustRightInd w:val="0"/>
              <w:spacing w:after="120"/>
              <w:jc w:val="both"/>
              <w:rPr>
                <w:snapToGrid/>
                <w:color w:val="000000"/>
                <w:szCs w:val="24"/>
                <w:u w:val="single"/>
                <w:lang w:val="bg-BG" w:eastAsia="bg-BG"/>
              </w:rPr>
            </w:pPr>
            <w:r w:rsidRPr="00B33E4D">
              <w:rPr>
                <w:snapToGrid/>
                <w:color w:val="000000"/>
                <w:szCs w:val="24"/>
                <w:u w:val="single"/>
                <w:lang w:val="bg-BG" w:eastAsia="bg-BG"/>
              </w:rPr>
              <w:t>Принципни действия:</w:t>
            </w:r>
          </w:p>
          <w:p w14:paraId="455BD420" w14:textId="77777777" w:rsidR="00B33E4D" w:rsidRPr="00B35B04" w:rsidRDefault="00B33E4D" w:rsidP="00B33E4D">
            <w:pPr>
              <w:autoSpaceDE w:val="0"/>
              <w:autoSpaceDN w:val="0"/>
              <w:adjustRightInd w:val="0"/>
              <w:spacing w:after="120"/>
              <w:jc w:val="both"/>
              <w:rPr>
                <w:snapToGrid/>
                <w:color w:val="000000"/>
                <w:szCs w:val="24"/>
                <w:lang w:val="bg-BG" w:eastAsia="bg-BG"/>
              </w:rPr>
            </w:pPr>
            <w:r w:rsidRPr="00B33E4D">
              <w:rPr>
                <w:snapToGrid/>
                <w:color w:val="000000"/>
                <w:szCs w:val="24"/>
                <w:lang w:val="bg-BG" w:eastAsia="bg-BG"/>
              </w:rPr>
              <w:t xml:space="preserve">Проектни предложения, които не съдържат поне една допустима дейност, съгл. т. </w:t>
            </w:r>
            <w:r>
              <w:rPr>
                <w:snapToGrid/>
                <w:color w:val="000000"/>
                <w:szCs w:val="24"/>
                <w:lang w:val="bg-BG" w:eastAsia="bg-BG"/>
              </w:rPr>
              <w:t>13</w:t>
            </w:r>
            <w:r w:rsidRPr="00B33E4D">
              <w:rPr>
                <w:snapToGrid/>
                <w:color w:val="000000"/>
                <w:szCs w:val="24"/>
                <w:lang w:val="bg-BG" w:eastAsia="bg-BG"/>
              </w:rPr>
              <w:t xml:space="preserve"> от Условията за кандидатстване, ще бъдат отхвърлени.</w:t>
            </w:r>
          </w:p>
        </w:tc>
      </w:tr>
      <w:tr w:rsidR="00A620B8" w:rsidRPr="00C47B0F" w14:paraId="4200A43A" w14:textId="77777777" w:rsidTr="00980DF1">
        <w:trPr>
          <w:trHeight w:val="2300"/>
        </w:trPr>
        <w:tc>
          <w:tcPr>
            <w:tcW w:w="5174" w:type="dxa"/>
            <w:tcBorders>
              <w:top w:val="single" w:sz="4" w:space="0" w:color="auto"/>
              <w:left w:val="single" w:sz="4" w:space="0" w:color="auto"/>
              <w:bottom w:val="single" w:sz="4" w:space="0" w:color="auto"/>
              <w:right w:val="single" w:sz="4" w:space="0" w:color="auto"/>
            </w:tcBorders>
          </w:tcPr>
          <w:p w14:paraId="7E7D2B0D" w14:textId="77777777" w:rsidR="001C4670" w:rsidRPr="00980DF1" w:rsidRDefault="00B33E4D" w:rsidP="00980DF1">
            <w:pPr>
              <w:tabs>
                <w:tab w:val="left" w:pos="-284"/>
              </w:tabs>
              <w:spacing w:after="60" w:line="240" w:lineRule="exact"/>
              <w:jc w:val="both"/>
              <w:rPr>
                <w:snapToGrid/>
                <w:szCs w:val="24"/>
                <w:lang w:val="bg-BG"/>
              </w:rPr>
            </w:pPr>
            <w:r>
              <w:rPr>
                <w:snapToGrid/>
                <w:szCs w:val="24"/>
                <w:lang w:val="bg-BG"/>
              </w:rPr>
              <w:t>8</w:t>
            </w:r>
            <w:r w:rsidR="0056303B">
              <w:rPr>
                <w:snapToGrid/>
                <w:szCs w:val="24"/>
                <w:lang w:val="bg-BG"/>
              </w:rPr>
              <w:t>.</w:t>
            </w:r>
            <w:r w:rsidR="00A620B8">
              <w:rPr>
                <w:snapToGrid/>
                <w:szCs w:val="24"/>
                <w:lang w:val="bg-BG"/>
              </w:rPr>
              <w:t xml:space="preserve">В случай че в проектното предложение е предвидено да се извършва обучение/я по професионална квалификация </w:t>
            </w:r>
            <w:r w:rsidR="00980DF1">
              <w:rPr>
                <w:snapToGrid/>
                <w:szCs w:val="24"/>
                <w:lang w:val="bg-BG"/>
              </w:rPr>
              <w:t>(ПК)</w:t>
            </w:r>
            <w:r w:rsidR="00B36903">
              <w:rPr>
                <w:snapToGrid/>
                <w:szCs w:val="24"/>
                <w:lang w:val="bg-BG"/>
              </w:rPr>
              <w:t>, п</w:t>
            </w:r>
            <w:r w:rsidR="00A620B8" w:rsidRPr="007F1B49">
              <w:rPr>
                <w:snapToGrid/>
                <w:szCs w:val="24"/>
                <w:lang w:val="bg-BG"/>
              </w:rPr>
              <w:t>рофесиите и специалностите са включени в СППОО</w:t>
            </w:r>
            <w:r w:rsidR="00B36903">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22E9868A" w14:textId="77777777" w:rsidR="00A620B8" w:rsidRPr="00232F10" w:rsidRDefault="00A620B8"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3DB1680" w14:textId="77777777" w:rsidR="00A620B8" w:rsidRPr="002902C0" w:rsidRDefault="00A620B8"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36FB1972" w14:textId="77777777" w:rsidR="00A620B8" w:rsidRPr="002902C0" w:rsidRDefault="00A620B8"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A0C0873" w14:textId="77777777" w:rsidR="00B35B04" w:rsidRPr="00B35B04" w:rsidRDefault="00B35B04" w:rsidP="00C56B13">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14:paraId="1AACFC0C" w14:textId="77777777" w:rsidR="00B35B04" w:rsidRPr="004C60E9" w:rsidRDefault="00B35B04" w:rsidP="00C56B13">
            <w:pPr>
              <w:autoSpaceDE w:val="0"/>
              <w:autoSpaceDN w:val="0"/>
              <w:adjustRightInd w:val="0"/>
              <w:spacing w:after="120"/>
              <w:jc w:val="both"/>
              <w:rPr>
                <w:snapToGrid/>
                <w:color w:val="000000"/>
                <w:szCs w:val="24"/>
                <w:u w:val="single"/>
                <w:lang w:val="bg-BG" w:eastAsia="bg-BG"/>
              </w:rPr>
            </w:pPr>
            <w:r w:rsidRPr="004C60E9">
              <w:rPr>
                <w:snapToGrid/>
                <w:color w:val="000000"/>
                <w:szCs w:val="24"/>
                <w:u w:val="single"/>
                <w:lang w:val="bg-BG" w:eastAsia="bg-BG"/>
              </w:rPr>
              <w:t>Принципни действия:</w:t>
            </w:r>
          </w:p>
          <w:p w14:paraId="794E0AC8" w14:textId="77777777" w:rsidR="00A620B8" w:rsidRDefault="00B35B04" w:rsidP="00B36903">
            <w:pPr>
              <w:jc w:val="both"/>
              <w:rPr>
                <w:snapToGrid/>
                <w:color w:val="000000"/>
                <w:szCs w:val="24"/>
                <w:lang w:val="bg-BG" w:eastAsia="bg-BG"/>
              </w:rPr>
            </w:pPr>
            <w:r w:rsidRPr="00C56B13">
              <w:rPr>
                <w:snapToGrid/>
                <w:color w:val="000000"/>
                <w:szCs w:val="24"/>
                <w:lang w:val="bg-BG" w:eastAsia="bg-BG"/>
              </w:rPr>
              <w:t xml:space="preserve">В случай че в проектното предложение е предвидено да се извършва обучение по професионална квалификация и </w:t>
            </w:r>
            <w:r w:rsidR="00B36903">
              <w:rPr>
                <w:snapToGrid/>
                <w:szCs w:val="24"/>
                <w:lang w:val="bg-BG"/>
              </w:rPr>
              <w:t>п</w:t>
            </w:r>
            <w:r w:rsidR="00B36903" w:rsidRPr="007F1B49">
              <w:rPr>
                <w:snapToGrid/>
                <w:szCs w:val="24"/>
                <w:lang w:val="bg-BG"/>
              </w:rPr>
              <w:t xml:space="preserve">рофесиите и специалностите </w:t>
            </w:r>
            <w:r w:rsidR="00B36903" w:rsidRPr="00C56B13">
              <w:rPr>
                <w:b/>
                <w:snapToGrid/>
                <w:color w:val="000000"/>
                <w:szCs w:val="24"/>
                <w:u w:val="single"/>
                <w:lang w:val="bg-BG" w:eastAsia="bg-BG"/>
              </w:rPr>
              <w:t>НЕ</w:t>
            </w:r>
            <w:r w:rsidR="00B36903" w:rsidRPr="007F1B49">
              <w:rPr>
                <w:snapToGrid/>
                <w:szCs w:val="24"/>
                <w:lang w:val="bg-BG"/>
              </w:rPr>
              <w:t xml:space="preserve"> са включени в СППОО</w:t>
            </w:r>
            <w:r w:rsidR="00392561" w:rsidRPr="00C56B13">
              <w:rPr>
                <w:snapToGrid/>
                <w:color w:val="000000"/>
                <w:szCs w:val="24"/>
                <w:lang w:val="bg-BG" w:eastAsia="bg-BG"/>
              </w:rPr>
              <w:t xml:space="preserve">, </w:t>
            </w:r>
            <w:r w:rsidR="00C56B13" w:rsidRPr="00C56B13">
              <w:rPr>
                <w:rFonts w:eastAsia="Calibri"/>
                <w:snapToGrid/>
                <w:szCs w:val="24"/>
                <w:lang w:val="bg-BG"/>
              </w:rPr>
              <w:t>то оценителната комисия отстранява това обучение служебно, ведно със свързаните с него разходи.</w:t>
            </w:r>
          </w:p>
        </w:tc>
      </w:tr>
      <w:tr w:rsidR="00D16EA6" w:rsidRPr="00C47B0F" w14:paraId="0F264966" w14:textId="77777777" w:rsidTr="002F013B">
        <w:trPr>
          <w:trHeight w:val="1273"/>
        </w:trPr>
        <w:tc>
          <w:tcPr>
            <w:tcW w:w="5174" w:type="dxa"/>
            <w:tcBorders>
              <w:top w:val="single" w:sz="4" w:space="0" w:color="auto"/>
              <w:left w:val="single" w:sz="4" w:space="0" w:color="auto"/>
              <w:bottom w:val="single" w:sz="4" w:space="0" w:color="auto"/>
              <w:right w:val="single" w:sz="4" w:space="0" w:color="auto"/>
            </w:tcBorders>
          </w:tcPr>
          <w:p w14:paraId="2DA90B6E" w14:textId="77777777" w:rsidR="00A63372" w:rsidRPr="000C35B9" w:rsidRDefault="00B33E4D" w:rsidP="0009781D">
            <w:pPr>
              <w:tabs>
                <w:tab w:val="left" w:pos="-284"/>
              </w:tabs>
              <w:spacing w:after="120" w:line="240" w:lineRule="exact"/>
              <w:jc w:val="both"/>
              <w:rPr>
                <w:snapToGrid/>
                <w:szCs w:val="24"/>
                <w:lang w:val="bg-BG"/>
              </w:rPr>
            </w:pPr>
            <w:r>
              <w:rPr>
                <w:lang w:val="bg-BG"/>
              </w:rPr>
              <w:t>9</w:t>
            </w:r>
            <w:r w:rsidR="0056303B">
              <w:rPr>
                <w:lang w:val="bg-BG"/>
              </w:rPr>
              <w:t>.</w:t>
            </w:r>
            <w:r w:rsidR="00D16EA6" w:rsidRPr="007D5503">
              <w:rPr>
                <w:lang w:val="bg-BG"/>
              </w:rPr>
              <w:t xml:space="preserve">В случай че в проектното предложение е предвидено да се извършва обучение/я по </w:t>
            </w:r>
            <w:r w:rsidR="00D16EA6" w:rsidRPr="00DF0C01">
              <w:rPr>
                <w:lang w:val="bg-BG"/>
              </w:rPr>
              <w:t>к</w:t>
            </w:r>
            <w:r w:rsidR="00392561">
              <w:rPr>
                <w:lang w:val="bg-BG"/>
              </w:rPr>
              <w:t>лючови компе</w:t>
            </w:r>
            <w:r w:rsidR="00D16EA6" w:rsidRPr="00392561">
              <w:rPr>
                <w:lang w:val="bg-BG"/>
              </w:rPr>
              <w:t>тентности</w:t>
            </w:r>
            <w:r w:rsidR="00292E39">
              <w:rPr>
                <w:lang w:val="bg-BG"/>
              </w:rPr>
              <w:t xml:space="preserve"> (КК),</w:t>
            </w:r>
            <w:r w:rsidR="00D16EA6" w:rsidRPr="007D5503">
              <w:rPr>
                <w:lang w:val="bg-BG"/>
              </w:rPr>
              <w:t xml:space="preserve"> </w:t>
            </w:r>
            <w:r w:rsidR="00B36903">
              <w:rPr>
                <w:lang w:val="bg-BG"/>
              </w:rPr>
              <w:t>п</w:t>
            </w:r>
            <w:r w:rsidR="00DF0C01" w:rsidRPr="00392561">
              <w:rPr>
                <w:lang w:val="bg-BG"/>
              </w:rPr>
              <w:t>редвидено</w:t>
            </w:r>
            <w:r w:rsidR="008B56B9">
              <w:rPr>
                <w:lang w:val="bg-BG"/>
              </w:rPr>
              <w:t>то</w:t>
            </w:r>
            <w:r w:rsidR="00DF0C01" w:rsidRPr="00392561">
              <w:rPr>
                <w:lang w:val="bg-BG"/>
              </w:rPr>
              <w:t xml:space="preserve"> обучение</w:t>
            </w:r>
            <w:r w:rsidR="007C1E0B">
              <w:rPr>
                <w:lang w:val="bg-BG"/>
              </w:rPr>
              <w:t xml:space="preserve"> по ключови компетентности</w:t>
            </w:r>
            <w:r w:rsidR="008B56B9">
              <w:rPr>
                <w:lang w:val="bg-BG"/>
              </w:rPr>
              <w:t xml:space="preserve"> е от допустимите обучения по КК</w:t>
            </w:r>
            <w:r w:rsidR="00B36903">
              <w:rPr>
                <w:lang w:val="bg-BG"/>
              </w:rPr>
              <w:t>.</w:t>
            </w:r>
          </w:p>
          <w:p w14:paraId="492843F1" w14:textId="77777777" w:rsidR="001C4670" w:rsidRPr="000C35B9" w:rsidRDefault="001C4670" w:rsidP="000C35B9">
            <w:pPr>
              <w:tabs>
                <w:tab w:val="left" w:pos="-284"/>
              </w:tabs>
              <w:spacing w:after="60" w:line="240" w:lineRule="exact"/>
              <w:ind w:left="34"/>
              <w:jc w:val="both"/>
              <w:rPr>
                <w:b/>
                <w:snapToGrid/>
                <w:szCs w:val="24"/>
                <w:lang w:val="bg-BG"/>
              </w:rPr>
            </w:pPr>
          </w:p>
        </w:tc>
        <w:tc>
          <w:tcPr>
            <w:tcW w:w="638" w:type="dxa"/>
            <w:tcBorders>
              <w:top w:val="single" w:sz="4" w:space="0" w:color="auto"/>
              <w:left w:val="single" w:sz="4" w:space="0" w:color="auto"/>
              <w:bottom w:val="single" w:sz="4" w:space="0" w:color="auto"/>
              <w:right w:val="single" w:sz="4" w:space="0" w:color="auto"/>
            </w:tcBorders>
          </w:tcPr>
          <w:p w14:paraId="28C34B3F" w14:textId="77777777" w:rsidR="00D16EA6" w:rsidRPr="00232F10" w:rsidRDefault="00D16EA6"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72A696E" w14:textId="77777777" w:rsidR="00D16EA6" w:rsidRPr="002902C0" w:rsidRDefault="00D16EA6"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611B8DFB" w14:textId="77777777" w:rsidR="00D16EA6" w:rsidRPr="002902C0" w:rsidRDefault="00D16EA6"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7922BB09" w14:textId="77777777" w:rsidR="00DF0C01" w:rsidRPr="00B35B04" w:rsidRDefault="00DF0C01" w:rsidP="00DF0C01">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14:paraId="446E34D7" w14:textId="77777777" w:rsidR="00DF0C01" w:rsidRPr="00A10E89" w:rsidRDefault="00DF0C01" w:rsidP="00DF0C01">
            <w:pPr>
              <w:autoSpaceDE w:val="0"/>
              <w:autoSpaceDN w:val="0"/>
              <w:adjustRightInd w:val="0"/>
              <w:spacing w:after="120"/>
              <w:jc w:val="both"/>
              <w:rPr>
                <w:snapToGrid/>
                <w:color w:val="000000"/>
                <w:szCs w:val="24"/>
                <w:u w:val="single"/>
                <w:lang w:val="bg-BG" w:eastAsia="bg-BG"/>
              </w:rPr>
            </w:pPr>
            <w:r w:rsidRPr="00A10E89">
              <w:rPr>
                <w:snapToGrid/>
                <w:color w:val="000000"/>
                <w:szCs w:val="24"/>
                <w:u w:val="single"/>
                <w:lang w:val="bg-BG" w:eastAsia="bg-BG"/>
              </w:rPr>
              <w:t>Принципни действия:</w:t>
            </w:r>
          </w:p>
          <w:p w14:paraId="52EDFD96" w14:textId="77777777" w:rsidR="00D16EA6" w:rsidRPr="00A620B8" w:rsidRDefault="00DF0C01" w:rsidP="00B36903">
            <w:pPr>
              <w:autoSpaceDE w:val="0"/>
              <w:autoSpaceDN w:val="0"/>
              <w:adjustRightInd w:val="0"/>
              <w:spacing w:after="120"/>
              <w:jc w:val="both"/>
              <w:rPr>
                <w:snapToGrid/>
                <w:color w:val="000000"/>
                <w:szCs w:val="24"/>
                <w:u w:val="single"/>
                <w:lang w:val="bg-BG" w:eastAsia="bg-BG"/>
              </w:rPr>
            </w:pPr>
            <w:r w:rsidRPr="00B35B04">
              <w:rPr>
                <w:snapToGrid/>
                <w:color w:val="000000"/>
                <w:szCs w:val="24"/>
                <w:lang w:val="bg-BG" w:eastAsia="bg-BG"/>
              </w:rPr>
              <w:t xml:space="preserve">В случай че в проектното предложение е предвидено да се извършва обучение по </w:t>
            </w:r>
            <w:r w:rsidR="00392561">
              <w:rPr>
                <w:snapToGrid/>
                <w:color w:val="000000"/>
                <w:szCs w:val="24"/>
                <w:lang w:val="bg-BG" w:eastAsia="bg-BG"/>
              </w:rPr>
              <w:t>ключови компет</w:t>
            </w:r>
            <w:r w:rsidR="00483398">
              <w:rPr>
                <w:snapToGrid/>
                <w:color w:val="000000"/>
                <w:szCs w:val="24"/>
                <w:lang w:val="bg-BG" w:eastAsia="bg-BG"/>
              </w:rPr>
              <w:t>ентности</w:t>
            </w:r>
            <w:r w:rsidR="00392561">
              <w:rPr>
                <w:snapToGrid/>
                <w:color w:val="000000"/>
                <w:szCs w:val="24"/>
                <w:lang w:val="bg-BG" w:eastAsia="bg-BG"/>
              </w:rPr>
              <w:t xml:space="preserve"> </w:t>
            </w:r>
            <w:r w:rsidR="006257D9">
              <w:rPr>
                <w:snapToGrid/>
                <w:color w:val="000000"/>
                <w:szCs w:val="24"/>
                <w:lang w:val="bg-BG" w:eastAsia="bg-BG"/>
              </w:rPr>
              <w:t xml:space="preserve">и </w:t>
            </w:r>
            <w:r w:rsidR="00B36903">
              <w:rPr>
                <w:snapToGrid/>
                <w:color w:val="000000"/>
                <w:szCs w:val="24"/>
                <w:lang w:val="bg-BG" w:eastAsia="bg-BG"/>
              </w:rPr>
              <w:t xml:space="preserve">то </w:t>
            </w:r>
            <w:r w:rsidR="006257D9" w:rsidRPr="00215A42">
              <w:rPr>
                <w:b/>
                <w:snapToGrid/>
                <w:color w:val="000000"/>
                <w:szCs w:val="24"/>
                <w:u w:val="single"/>
                <w:lang w:val="bg-BG" w:eastAsia="bg-BG"/>
              </w:rPr>
              <w:t>НЕ</w:t>
            </w:r>
            <w:r w:rsidR="006257D9">
              <w:rPr>
                <w:snapToGrid/>
                <w:color w:val="000000"/>
                <w:szCs w:val="24"/>
                <w:lang w:val="bg-BG" w:eastAsia="bg-BG"/>
              </w:rPr>
              <w:t xml:space="preserve"> </w:t>
            </w:r>
            <w:r w:rsidR="00B36903">
              <w:rPr>
                <w:lang w:val="bg-BG"/>
              </w:rPr>
              <w:t>е от допустимите обучения по КК</w:t>
            </w:r>
            <w:r w:rsidRPr="00B35B04">
              <w:rPr>
                <w:snapToGrid/>
                <w:color w:val="000000"/>
                <w:szCs w:val="24"/>
                <w:lang w:val="bg-BG" w:eastAsia="bg-BG"/>
              </w:rPr>
              <w:t xml:space="preserve">, </w:t>
            </w:r>
            <w:r w:rsidR="007B6E65" w:rsidRPr="00C56B13">
              <w:rPr>
                <w:rFonts w:eastAsia="Calibri"/>
                <w:snapToGrid/>
                <w:szCs w:val="24"/>
                <w:lang w:val="bg-BG"/>
              </w:rPr>
              <w:t>то оценителната комисия отстранява това обучение служебно, ведно със свързаните с него разходи.</w:t>
            </w:r>
          </w:p>
        </w:tc>
      </w:tr>
      <w:tr w:rsidR="001E7CA5" w:rsidRPr="00C47B0F" w14:paraId="28D09455" w14:textId="77777777" w:rsidTr="000C35B9">
        <w:trPr>
          <w:trHeight w:val="2010"/>
        </w:trPr>
        <w:tc>
          <w:tcPr>
            <w:tcW w:w="5174" w:type="dxa"/>
            <w:tcBorders>
              <w:top w:val="single" w:sz="4" w:space="0" w:color="auto"/>
              <w:left w:val="single" w:sz="4" w:space="0" w:color="auto"/>
              <w:bottom w:val="single" w:sz="4" w:space="0" w:color="auto"/>
              <w:right w:val="single" w:sz="4" w:space="0" w:color="auto"/>
            </w:tcBorders>
          </w:tcPr>
          <w:p w14:paraId="4ADA82BB" w14:textId="77777777" w:rsidR="001E7CA5" w:rsidRPr="001E7CA5" w:rsidRDefault="00B33E4D" w:rsidP="003A5745">
            <w:pPr>
              <w:tabs>
                <w:tab w:val="left" w:pos="-284"/>
              </w:tabs>
              <w:spacing w:after="120" w:line="240" w:lineRule="exact"/>
              <w:jc w:val="both"/>
              <w:rPr>
                <w:snapToGrid/>
                <w:szCs w:val="24"/>
                <w:lang w:val="bg-BG"/>
              </w:rPr>
            </w:pPr>
            <w:r>
              <w:rPr>
                <w:snapToGrid/>
                <w:szCs w:val="24"/>
                <w:lang w:val="ru-RU"/>
              </w:rPr>
              <w:t>10</w:t>
            </w:r>
            <w:r w:rsidR="0056303B">
              <w:rPr>
                <w:snapToGrid/>
                <w:szCs w:val="24"/>
                <w:lang w:val="bg-BG"/>
              </w:rPr>
              <w:t>.</w:t>
            </w:r>
            <w:r w:rsidR="00EA5011">
              <w:rPr>
                <w:snapToGrid/>
                <w:szCs w:val="24"/>
                <w:lang w:val="bg-BG"/>
              </w:rPr>
              <w:t>В</w:t>
            </w:r>
            <w:r w:rsidR="00065B3C">
              <w:rPr>
                <w:snapToGrid/>
                <w:szCs w:val="24"/>
                <w:lang w:val="bg-BG"/>
              </w:rPr>
              <w:t>ъв</w:t>
            </w:r>
            <w:r w:rsidR="001E1C93">
              <w:rPr>
                <w:snapToGrid/>
                <w:szCs w:val="24"/>
                <w:lang w:val="bg-BG"/>
              </w:rPr>
              <w:t xml:space="preserve"> </w:t>
            </w:r>
            <w:r w:rsidR="00EA5011">
              <w:rPr>
                <w:snapToGrid/>
                <w:szCs w:val="24"/>
                <w:lang w:val="bg-BG"/>
              </w:rPr>
              <w:t>Формуляра за кандидатстване с</w:t>
            </w:r>
            <w:r w:rsidR="001E7CA5">
              <w:rPr>
                <w:snapToGrid/>
                <w:szCs w:val="24"/>
                <w:lang w:val="bg-BG"/>
              </w:rPr>
              <w:t>а включени индикаторите за изп</w:t>
            </w:r>
            <w:r w:rsidR="00C47B0F">
              <w:rPr>
                <w:snapToGrid/>
                <w:szCs w:val="24"/>
                <w:lang w:val="bg-BG"/>
              </w:rPr>
              <w:t>ълнение и резултат, съгласно т. 7</w:t>
            </w:r>
            <w:r w:rsidR="005F43B8">
              <w:rPr>
                <w:snapToGrid/>
                <w:szCs w:val="24"/>
                <w:lang w:val="bg-BG"/>
              </w:rPr>
              <w:t xml:space="preserve"> </w:t>
            </w:r>
            <w:r w:rsidR="001E7CA5">
              <w:rPr>
                <w:snapToGrid/>
                <w:szCs w:val="24"/>
                <w:lang w:val="bg-BG"/>
              </w:rPr>
              <w:t>от Условията за кандидатстване</w:t>
            </w:r>
            <w:r w:rsidR="001E7CA5" w:rsidRPr="00BC39C3">
              <w:rPr>
                <w:snapToGrid/>
                <w:szCs w:val="24"/>
                <w:lang w:val="bg-BG"/>
              </w:rPr>
              <w:t xml:space="preserve"> които се очаква да бъдат постигнати с конкретното проектно предложение</w:t>
            </w:r>
            <w:r w:rsidR="001E7CA5">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3BD60E02" w14:textId="77777777" w:rsidR="001E7CA5" w:rsidRPr="001545AB" w:rsidRDefault="001E7CA5"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DE446E8" w14:textId="77777777" w:rsidR="001E7CA5" w:rsidRPr="001545AB" w:rsidRDefault="001E7CA5"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9810680" w14:textId="77777777" w:rsidR="001E7CA5" w:rsidRPr="001545AB" w:rsidRDefault="001E7CA5"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5E33CA2" w14:textId="77777777" w:rsidR="00173493" w:rsidRPr="00BC39C3" w:rsidRDefault="00173493" w:rsidP="008F7EBD">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w:t>
            </w:r>
            <w:r w:rsidR="00CD0E0A">
              <w:rPr>
                <w:snapToGrid/>
                <w:color w:val="000000"/>
                <w:szCs w:val="24"/>
                <w:lang w:val="bg-BG" w:eastAsia="bg-BG"/>
              </w:rPr>
              <w:t xml:space="preserve"> секция 8</w:t>
            </w:r>
            <w:r w:rsidRPr="00BC39C3">
              <w:rPr>
                <w:snapToGrid/>
                <w:color w:val="000000"/>
                <w:szCs w:val="24"/>
                <w:lang w:val="bg-BG" w:eastAsia="bg-BG"/>
              </w:rPr>
              <w:t xml:space="preserve"> „Индикатори“</w:t>
            </w:r>
          </w:p>
          <w:p w14:paraId="3999EE6A" w14:textId="77777777" w:rsidR="00173493" w:rsidRPr="008F7EBD" w:rsidRDefault="00173493" w:rsidP="008F7EBD">
            <w:pPr>
              <w:autoSpaceDE w:val="0"/>
              <w:autoSpaceDN w:val="0"/>
              <w:adjustRightInd w:val="0"/>
              <w:spacing w:after="120"/>
              <w:jc w:val="both"/>
              <w:rPr>
                <w:snapToGrid/>
                <w:color w:val="000000"/>
                <w:szCs w:val="24"/>
                <w:u w:val="single"/>
                <w:lang w:val="bg-BG" w:eastAsia="bg-BG"/>
              </w:rPr>
            </w:pPr>
            <w:r w:rsidRPr="008F7EBD">
              <w:rPr>
                <w:snapToGrid/>
                <w:color w:val="000000"/>
                <w:szCs w:val="24"/>
                <w:u w:val="single"/>
                <w:lang w:val="bg-BG" w:eastAsia="bg-BG"/>
              </w:rPr>
              <w:t>Принципни действия:</w:t>
            </w:r>
          </w:p>
          <w:p w14:paraId="615C30FF" w14:textId="59533585" w:rsidR="001E7CA5" w:rsidRPr="00BC39C3" w:rsidRDefault="00173493" w:rsidP="00065B3C">
            <w:pPr>
              <w:autoSpaceDE w:val="0"/>
              <w:autoSpaceDN w:val="0"/>
              <w:adjustRightInd w:val="0"/>
              <w:jc w:val="both"/>
              <w:rPr>
                <w:snapToGrid/>
                <w:color w:val="000000"/>
                <w:szCs w:val="24"/>
                <w:lang w:val="bg-BG" w:eastAsia="bg-BG"/>
              </w:rPr>
            </w:pPr>
            <w:r w:rsidRPr="00BC39C3">
              <w:rPr>
                <w:snapToGrid/>
                <w:szCs w:val="24"/>
                <w:lang w:val="bg-BG"/>
              </w:rPr>
              <w:t>В случай че в</w:t>
            </w:r>
            <w:r w:rsidR="00065B3C">
              <w:rPr>
                <w:snapToGrid/>
                <w:szCs w:val="24"/>
                <w:lang w:val="bg-BG"/>
              </w:rPr>
              <w:t>ъв</w:t>
            </w:r>
            <w:r w:rsidR="001441EE">
              <w:rPr>
                <w:snapToGrid/>
                <w:szCs w:val="24"/>
                <w:lang w:val="bg-BG"/>
              </w:rPr>
              <w:t xml:space="preserve"> </w:t>
            </w:r>
            <w:r w:rsidR="00EC05C3">
              <w:rPr>
                <w:snapToGrid/>
                <w:szCs w:val="24"/>
                <w:lang w:val="bg-BG"/>
              </w:rPr>
              <w:t>Формуляра за кандидатстване</w:t>
            </w:r>
            <w:r w:rsidRPr="00BC39C3">
              <w:rPr>
                <w:snapToGrid/>
                <w:szCs w:val="24"/>
                <w:lang w:val="bg-BG"/>
              </w:rPr>
              <w:t xml:space="preserve"> не </w:t>
            </w:r>
            <w:r w:rsidR="00104FA7">
              <w:rPr>
                <w:snapToGrid/>
                <w:szCs w:val="24"/>
                <w:lang w:val="bg-BG"/>
              </w:rPr>
              <w:t>са включени основните индикатори за изпълнение и резултат</w:t>
            </w:r>
            <w:r w:rsidR="00065B3C">
              <w:rPr>
                <w:snapToGrid/>
                <w:szCs w:val="24"/>
                <w:lang w:val="bg-BG"/>
              </w:rPr>
              <w:t xml:space="preserve"> </w:t>
            </w:r>
            <w:r w:rsidR="00065B3C" w:rsidRPr="00065B3C">
              <w:rPr>
                <w:snapToGrid/>
                <w:szCs w:val="24"/>
                <w:lang w:val="bg-BG"/>
              </w:rPr>
              <w:t>и/или заложената целева стойност на индикаторите е нула, оценителната комисия ще изиска от кандидата пояснителна информация</w:t>
            </w:r>
            <w:r w:rsidR="00065B3C">
              <w:rPr>
                <w:snapToGrid/>
                <w:szCs w:val="24"/>
                <w:lang w:val="bg-BG"/>
              </w:rPr>
              <w:t>.</w:t>
            </w:r>
          </w:p>
        </w:tc>
      </w:tr>
      <w:tr w:rsidR="006E1FED" w:rsidRPr="00C47B0F" w14:paraId="1C6CCB9E" w14:textId="77777777" w:rsidTr="002F013B">
        <w:tc>
          <w:tcPr>
            <w:tcW w:w="5174" w:type="dxa"/>
            <w:tcBorders>
              <w:top w:val="single" w:sz="4" w:space="0" w:color="auto"/>
              <w:left w:val="single" w:sz="4" w:space="0" w:color="auto"/>
              <w:bottom w:val="single" w:sz="4" w:space="0" w:color="auto"/>
              <w:right w:val="single" w:sz="4" w:space="0" w:color="auto"/>
            </w:tcBorders>
          </w:tcPr>
          <w:p w14:paraId="64D757B8" w14:textId="77777777" w:rsidR="006E1FED" w:rsidRPr="001545AB" w:rsidRDefault="009E2854" w:rsidP="002C0CC7">
            <w:pPr>
              <w:tabs>
                <w:tab w:val="left" w:pos="-284"/>
              </w:tabs>
              <w:spacing w:after="160" w:line="240" w:lineRule="exact"/>
              <w:jc w:val="both"/>
              <w:rPr>
                <w:rFonts w:eastAsia="Calibri"/>
                <w:snapToGrid/>
                <w:szCs w:val="24"/>
                <w:lang w:val="bg-BG"/>
              </w:rPr>
            </w:pPr>
            <w:r>
              <w:rPr>
                <w:rFonts w:eastAsia="Calibri"/>
                <w:snapToGrid/>
                <w:szCs w:val="24"/>
                <w:lang w:val="bg-BG"/>
              </w:rPr>
              <w:lastRenderedPageBreak/>
              <w:t>1</w:t>
            </w:r>
            <w:r w:rsidR="002C0CC7">
              <w:rPr>
                <w:rFonts w:eastAsia="Calibri"/>
                <w:snapToGrid/>
                <w:szCs w:val="24"/>
                <w:lang w:val="bg-BG"/>
              </w:rPr>
              <w:t>1</w:t>
            </w:r>
            <w:r w:rsidR="0056303B">
              <w:rPr>
                <w:rFonts w:eastAsia="Calibri"/>
                <w:snapToGrid/>
                <w:szCs w:val="24"/>
                <w:lang w:val="bg-BG"/>
              </w:rPr>
              <w:t>.</w:t>
            </w:r>
            <w:r w:rsidR="006E1FED" w:rsidRPr="001545AB">
              <w:rPr>
                <w:rFonts w:eastAsia="Calibri"/>
                <w:snapToGrid/>
                <w:szCs w:val="24"/>
                <w:lang w:val="bg-BG"/>
              </w:rPr>
              <w:t>Целевата група е допустима.</w:t>
            </w:r>
          </w:p>
        </w:tc>
        <w:tc>
          <w:tcPr>
            <w:tcW w:w="638" w:type="dxa"/>
            <w:tcBorders>
              <w:top w:val="single" w:sz="4" w:space="0" w:color="auto"/>
              <w:left w:val="single" w:sz="4" w:space="0" w:color="auto"/>
              <w:bottom w:val="single" w:sz="4" w:space="0" w:color="auto"/>
              <w:right w:val="single" w:sz="4" w:space="0" w:color="auto"/>
            </w:tcBorders>
          </w:tcPr>
          <w:p w14:paraId="344D1BB1" w14:textId="77777777" w:rsidR="006E1FED" w:rsidRPr="001545A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D2C13B8" w14:textId="77777777" w:rsidR="006E1FED" w:rsidRPr="001545AB"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6EFD3915" w14:textId="77777777" w:rsidR="006E1FED" w:rsidRPr="001545AB"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0383C029" w14:textId="77777777" w:rsidR="006E1FED" w:rsidRPr="00BC39C3" w:rsidRDefault="006E1FED" w:rsidP="005E7E2E">
            <w:pPr>
              <w:autoSpaceDE w:val="0"/>
              <w:autoSpaceDN w:val="0"/>
              <w:adjustRightInd w:val="0"/>
              <w:spacing w:after="60"/>
              <w:jc w:val="both"/>
              <w:rPr>
                <w:snapToGrid/>
                <w:color w:val="000000"/>
                <w:szCs w:val="24"/>
                <w:lang w:val="bg-BG" w:eastAsia="bg-BG"/>
              </w:rPr>
            </w:pPr>
            <w:r w:rsidRPr="001545AB">
              <w:rPr>
                <w:rFonts w:eastAsia="Calibri"/>
                <w:snapToGrid/>
                <w:szCs w:val="24"/>
                <w:lang w:val="bg-BG"/>
              </w:rPr>
              <w:t>Източник на информация - ИСУН 2020, Формуляр за кандидатстване</w:t>
            </w:r>
            <w:r w:rsidR="00C47B0F">
              <w:rPr>
                <w:snapToGrid/>
                <w:color w:val="000000"/>
                <w:szCs w:val="24"/>
                <w:lang w:val="bg-BG" w:eastAsia="bg-BG"/>
              </w:rPr>
              <w:t xml:space="preserve">, секция </w:t>
            </w:r>
            <w:r w:rsidR="00851279">
              <w:rPr>
                <w:snapToGrid/>
                <w:color w:val="000000"/>
                <w:szCs w:val="24"/>
                <w:lang w:val="bg-BG" w:eastAsia="bg-BG"/>
              </w:rPr>
              <w:t>11.2</w:t>
            </w:r>
            <w:r w:rsidR="00851279" w:rsidRPr="00BC39C3">
              <w:rPr>
                <w:snapToGrid/>
                <w:color w:val="000000"/>
                <w:szCs w:val="24"/>
                <w:lang w:val="bg-BG" w:eastAsia="bg-BG"/>
              </w:rPr>
              <w:t xml:space="preserve"> </w:t>
            </w:r>
            <w:r w:rsidRPr="00BC39C3">
              <w:rPr>
                <w:snapToGrid/>
                <w:color w:val="000000"/>
                <w:szCs w:val="24"/>
                <w:lang w:val="bg-BG" w:eastAsia="bg-BG"/>
              </w:rPr>
              <w:t>„Допълнителна информация необходима за оценка на проектното предложение“, поле „Описание на целевата група“</w:t>
            </w:r>
          </w:p>
          <w:p w14:paraId="706F9D2A" w14:textId="77777777" w:rsidR="006E1FED" w:rsidRPr="001545AB" w:rsidRDefault="006E1FED" w:rsidP="005E7E2E">
            <w:pPr>
              <w:autoSpaceDE w:val="0"/>
              <w:autoSpaceDN w:val="0"/>
              <w:adjustRightInd w:val="0"/>
              <w:spacing w:after="60"/>
              <w:jc w:val="both"/>
              <w:rPr>
                <w:snapToGrid/>
                <w:color w:val="000000"/>
                <w:szCs w:val="24"/>
                <w:lang w:val="bg-BG" w:eastAsia="bg-BG"/>
              </w:rPr>
            </w:pPr>
            <w:r w:rsidRPr="005E7E2E">
              <w:rPr>
                <w:snapToGrid/>
                <w:color w:val="000000"/>
                <w:szCs w:val="24"/>
                <w:u w:val="single"/>
                <w:lang w:val="bg-BG" w:eastAsia="bg-BG"/>
              </w:rPr>
              <w:t>Принципни действия:</w:t>
            </w:r>
          </w:p>
          <w:p w14:paraId="04ED3DE9" w14:textId="77777777" w:rsidR="006E1FED" w:rsidRPr="001545AB" w:rsidRDefault="006E1FED" w:rsidP="009E2854">
            <w:pPr>
              <w:spacing w:after="160" w:line="259" w:lineRule="auto"/>
              <w:jc w:val="both"/>
              <w:rPr>
                <w:rFonts w:eastAsia="Calibri"/>
                <w:snapToGrid/>
                <w:szCs w:val="24"/>
                <w:lang w:val="bg-BG"/>
              </w:rPr>
            </w:pPr>
            <w:r w:rsidRPr="001545AB">
              <w:rPr>
                <w:rFonts w:eastAsia="Calibri"/>
                <w:snapToGrid/>
                <w:szCs w:val="24"/>
                <w:lang w:val="bg-BG"/>
              </w:rPr>
              <w:t xml:space="preserve">В случай че </w:t>
            </w:r>
            <w:r w:rsidRPr="009F3415">
              <w:rPr>
                <w:rFonts w:eastAsia="Calibri"/>
                <w:snapToGrid/>
                <w:szCs w:val="24"/>
                <w:lang w:val="bg-BG"/>
              </w:rPr>
              <w:t>описаната целева група не отговаря на изискванията за допустимост, съгл. т</w:t>
            </w:r>
            <w:r w:rsidR="00C47B0F">
              <w:rPr>
                <w:rFonts w:eastAsia="Calibri"/>
                <w:snapToGrid/>
                <w:szCs w:val="24"/>
                <w:lang w:val="bg-BG"/>
              </w:rPr>
              <w:t>. 15</w:t>
            </w:r>
            <w:r w:rsidR="009E2854" w:rsidRPr="009F3415">
              <w:rPr>
                <w:rFonts w:eastAsia="Calibri"/>
                <w:snapToGrid/>
                <w:szCs w:val="24"/>
                <w:lang w:val="bg-BG"/>
              </w:rPr>
              <w:t xml:space="preserve"> </w:t>
            </w:r>
            <w:r w:rsidRPr="009F3415">
              <w:rPr>
                <w:rFonts w:eastAsia="Calibri"/>
                <w:snapToGrid/>
                <w:szCs w:val="24"/>
                <w:lang w:val="bg-BG"/>
              </w:rPr>
              <w:t>от Условията</w:t>
            </w:r>
            <w:r w:rsidRPr="001545AB">
              <w:rPr>
                <w:rFonts w:eastAsia="Calibri"/>
                <w:snapToGrid/>
                <w:szCs w:val="24"/>
                <w:lang w:val="bg-BG"/>
              </w:rPr>
              <w:t xml:space="preserve"> за кандидатстване, проектът ще бъде отхвърлен.</w:t>
            </w:r>
          </w:p>
        </w:tc>
      </w:tr>
      <w:tr w:rsidR="000770E4" w:rsidRPr="00C47B0F" w14:paraId="0120FED5" w14:textId="77777777" w:rsidTr="002F013B">
        <w:tc>
          <w:tcPr>
            <w:tcW w:w="5174" w:type="dxa"/>
            <w:tcBorders>
              <w:top w:val="single" w:sz="4" w:space="0" w:color="auto"/>
              <w:left w:val="single" w:sz="4" w:space="0" w:color="auto"/>
              <w:bottom w:val="single" w:sz="4" w:space="0" w:color="auto"/>
              <w:right w:val="single" w:sz="4" w:space="0" w:color="auto"/>
            </w:tcBorders>
          </w:tcPr>
          <w:p w14:paraId="17FFDFC6" w14:textId="3924E656" w:rsidR="000770E4" w:rsidRDefault="00DB6AF3" w:rsidP="00DB6AF3">
            <w:pPr>
              <w:tabs>
                <w:tab w:val="left" w:pos="4820"/>
              </w:tabs>
              <w:spacing w:before="80" w:after="80" w:line="240" w:lineRule="exact"/>
              <w:jc w:val="both"/>
              <w:rPr>
                <w:rFonts w:eastAsia="Calibri"/>
                <w:snapToGrid/>
                <w:szCs w:val="24"/>
                <w:lang w:val="bg-BG"/>
              </w:rPr>
            </w:pPr>
            <w:r w:rsidRPr="00C47B0F">
              <w:rPr>
                <w:rFonts w:eastAsia="Calibri"/>
                <w:snapToGrid/>
                <w:szCs w:val="24"/>
                <w:lang w:val="ru-RU"/>
              </w:rPr>
              <w:t>1</w:t>
            </w:r>
            <w:r>
              <w:rPr>
                <w:rFonts w:eastAsia="Calibri"/>
                <w:snapToGrid/>
                <w:szCs w:val="24"/>
                <w:lang w:val="bg-BG"/>
              </w:rPr>
              <w:t>2</w:t>
            </w:r>
            <w:r w:rsidR="003A5745">
              <w:rPr>
                <w:rFonts w:eastAsia="Calibri"/>
                <w:snapToGrid/>
                <w:szCs w:val="24"/>
                <w:lang w:val="bg-BG"/>
              </w:rPr>
              <w:t>.</w:t>
            </w:r>
            <w:r w:rsidR="000770E4" w:rsidRPr="00940D4D">
              <w:rPr>
                <w:rFonts w:eastAsia="Calibri"/>
                <w:snapToGrid/>
                <w:szCs w:val="24"/>
                <w:lang w:val="bg-BG"/>
              </w:rPr>
              <w:t xml:space="preserve"> Дейността/</w:t>
            </w:r>
            <w:proofErr w:type="spellStart"/>
            <w:r w:rsidR="000770E4" w:rsidRPr="00940D4D">
              <w:rPr>
                <w:rFonts w:eastAsia="Calibri"/>
                <w:snapToGrid/>
                <w:szCs w:val="24"/>
                <w:lang w:val="bg-BG"/>
              </w:rPr>
              <w:t>ите</w:t>
            </w:r>
            <w:proofErr w:type="spellEnd"/>
            <w:r w:rsidR="000770E4" w:rsidRPr="00940D4D">
              <w:rPr>
                <w:rFonts w:eastAsia="Calibri"/>
                <w:snapToGrid/>
                <w:szCs w:val="24"/>
                <w:lang w:val="bg-BG"/>
              </w:rPr>
              <w:t>, която/</w:t>
            </w:r>
            <w:proofErr w:type="spellStart"/>
            <w:r w:rsidR="000770E4" w:rsidRPr="00940D4D">
              <w:rPr>
                <w:rFonts w:eastAsia="Calibri"/>
                <w:snapToGrid/>
                <w:szCs w:val="24"/>
                <w:lang w:val="bg-BG"/>
              </w:rPr>
              <w:t>ито</w:t>
            </w:r>
            <w:proofErr w:type="spellEnd"/>
            <w:r w:rsidR="000770E4" w:rsidRPr="00940D4D">
              <w:rPr>
                <w:rFonts w:eastAsia="Calibri"/>
                <w:snapToGrid/>
                <w:szCs w:val="24"/>
                <w:lang w:val="bg-BG"/>
              </w:rPr>
              <w:t xml:space="preserve"> ще се финансира/т с настоящия проект, попада/т в приложното поле на Регламент (ЕС) №1407/2013</w:t>
            </w:r>
            <w:r w:rsidR="00423B4F">
              <w:rPr>
                <w:rFonts w:eastAsia="Calibri"/>
                <w:snapToGrid/>
                <w:szCs w:val="24"/>
                <w:lang w:val="bg-BG"/>
              </w:rPr>
              <w:t>.</w:t>
            </w:r>
          </w:p>
          <w:p w14:paraId="4E386E2B" w14:textId="683906E8" w:rsidR="00DB6AF3" w:rsidRPr="00423B4F" w:rsidRDefault="00DB6AF3" w:rsidP="00DB6AF3">
            <w:pPr>
              <w:tabs>
                <w:tab w:val="left" w:pos="4820"/>
              </w:tabs>
              <w:spacing w:before="80" w:after="80" w:line="240" w:lineRule="exact"/>
              <w:jc w:val="both"/>
              <w:rPr>
                <w:rFonts w:eastAsia="Calibri"/>
                <w:snapToGrid/>
                <w:szCs w:val="24"/>
                <w:lang w:val="bg-BG"/>
              </w:rPr>
            </w:pPr>
          </w:p>
        </w:tc>
        <w:tc>
          <w:tcPr>
            <w:tcW w:w="638" w:type="dxa"/>
            <w:tcBorders>
              <w:top w:val="single" w:sz="4" w:space="0" w:color="auto"/>
              <w:left w:val="single" w:sz="4" w:space="0" w:color="auto"/>
              <w:bottom w:val="single" w:sz="4" w:space="0" w:color="auto"/>
              <w:right w:val="single" w:sz="4" w:space="0" w:color="auto"/>
            </w:tcBorders>
          </w:tcPr>
          <w:p w14:paraId="65E74D26" w14:textId="77777777" w:rsidR="000770E4" w:rsidRPr="00587078" w:rsidRDefault="000770E4"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587895C" w14:textId="77777777" w:rsidR="000770E4" w:rsidRPr="00587078" w:rsidRDefault="000770E4"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6BAD9777" w14:textId="77777777" w:rsidR="000770E4" w:rsidRPr="00587078" w:rsidRDefault="000770E4"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7D98929C" w14:textId="77777777" w:rsidR="000770E4" w:rsidRPr="000770E4" w:rsidRDefault="000770E4" w:rsidP="000770E4">
            <w:pPr>
              <w:spacing w:after="160" w:line="259" w:lineRule="auto"/>
              <w:jc w:val="both"/>
              <w:rPr>
                <w:rFonts w:eastAsia="Calibri"/>
                <w:snapToGrid/>
                <w:szCs w:val="24"/>
                <w:lang w:val="bg-BG"/>
              </w:rPr>
            </w:pPr>
            <w:r w:rsidRPr="000770E4">
              <w:rPr>
                <w:rFonts w:eastAsia="Calibri"/>
                <w:snapToGrid/>
                <w:szCs w:val="24"/>
                <w:lang w:val="bg-BG"/>
              </w:rPr>
              <w:t>Източник на информация - Формуляр за кандидатстване</w:t>
            </w:r>
            <w:r w:rsidR="00F207F1">
              <w:rPr>
                <w:rFonts w:eastAsia="Calibri"/>
                <w:snapToGrid/>
                <w:szCs w:val="24"/>
                <w:lang w:val="bg-BG"/>
              </w:rPr>
              <w:t>, секция „План за изпълнение/дейности по проекта“</w:t>
            </w:r>
            <w:r w:rsidRPr="000770E4">
              <w:rPr>
                <w:rFonts w:eastAsia="Calibri"/>
                <w:snapToGrid/>
                <w:szCs w:val="24"/>
                <w:lang w:val="bg-BG"/>
              </w:rPr>
              <w:t xml:space="preserve"> и Приложение</w:t>
            </w:r>
            <w:r w:rsidR="008A11CF">
              <w:rPr>
                <w:rFonts w:eastAsia="Calibri"/>
                <w:snapToGrid/>
                <w:szCs w:val="24"/>
                <w:lang w:val="bg-BG"/>
              </w:rPr>
              <w:t>:</w:t>
            </w:r>
            <w:r w:rsidR="006A29B6">
              <w:rPr>
                <w:rFonts w:eastAsia="Calibri"/>
                <w:snapToGrid/>
                <w:szCs w:val="24"/>
                <w:lang w:val="bg-BG"/>
              </w:rPr>
              <w:t xml:space="preserve"> </w:t>
            </w:r>
            <w:r w:rsidR="008A11CF">
              <w:rPr>
                <w:rFonts w:eastAsia="Calibri"/>
                <w:snapToGrid/>
                <w:szCs w:val="24"/>
                <w:lang w:val="bg-BG"/>
              </w:rPr>
              <w:t>Д</w:t>
            </w:r>
            <w:r w:rsidRPr="000770E4">
              <w:rPr>
                <w:rFonts w:eastAsia="Calibri"/>
                <w:snapToGrid/>
                <w:szCs w:val="24"/>
                <w:lang w:val="bg-BG"/>
              </w:rPr>
              <w:t xml:space="preserve">екларацията за </w:t>
            </w:r>
            <w:r w:rsidR="00716F35">
              <w:rPr>
                <w:rFonts w:eastAsia="Calibri"/>
                <w:snapToGrid/>
                <w:szCs w:val="24"/>
                <w:lang w:val="bg-BG"/>
              </w:rPr>
              <w:t>минимални и държавни</w:t>
            </w:r>
            <w:r w:rsidRPr="000770E4">
              <w:rPr>
                <w:rFonts w:eastAsia="Calibri"/>
                <w:snapToGrid/>
                <w:szCs w:val="24"/>
                <w:lang w:val="bg-BG"/>
              </w:rPr>
              <w:t xml:space="preserve"> помощи</w:t>
            </w:r>
          </w:p>
          <w:p w14:paraId="613D578A" w14:textId="77777777" w:rsidR="000770E4" w:rsidRDefault="000770E4" w:rsidP="000770E4">
            <w:pPr>
              <w:spacing w:after="160" w:line="259" w:lineRule="auto"/>
              <w:jc w:val="both"/>
              <w:rPr>
                <w:rFonts w:eastAsia="Calibri"/>
                <w:snapToGrid/>
                <w:szCs w:val="24"/>
                <w:lang w:val="bg-BG"/>
              </w:rPr>
            </w:pPr>
            <w:r w:rsidRPr="000770E4">
              <w:rPr>
                <w:rFonts w:eastAsia="Calibri"/>
                <w:snapToGrid/>
                <w:szCs w:val="24"/>
                <w:lang w:val="bg-BG"/>
              </w:rPr>
              <w:t>Принципни действия:</w:t>
            </w:r>
          </w:p>
          <w:p w14:paraId="0954467E" w14:textId="77777777" w:rsidR="000770E4" w:rsidRPr="00587078" w:rsidRDefault="000770E4" w:rsidP="000770E4">
            <w:pPr>
              <w:spacing w:after="160" w:line="259" w:lineRule="auto"/>
              <w:jc w:val="both"/>
              <w:rPr>
                <w:rFonts w:eastAsia="Calibri"/>
                <w:snapToGrid/>
                <w:szCs w:val="24"/>
                <w:lang w:val="bg-BG"/>
              </w:rPr>
            </w:pPr>
            <w:r w:rsidRPr="000770E4">
              <w:rPr>
                <w:rFonts w:eastAsia="Calibri"/>
                <w:snapToGrid/>
                <w:szCs w:val="24"/>
                <w:lang w:val="bg-BG"/>
              </w:rPr>
              <w:t>В случай, че дейността/</w:t>
            </w:r>
            <w:proofErr w:type="spellStart"/>
            <w:r w:rsidRPr="000770E4">
              <w:rPr>
                <w:rFonts w:eastAsia="Calibri"/>
                <w:snapToGrid/>
                <w:szCs w:val="24"/>
                <w:lang w:val="bg-BG"/>
              </w:rPr>
              <w:t>ите</w:t>
            </w:r>
            <w:proofErr w:type="spellEnd"/>
            <w:r w:rsidRPr="000770E4">
              <w:rPr>
                <w:rFonts w:eastAsia="Calibri"/>
                <w:snapToGrid/>
                <w:szCs w:val="24"/>
                <w:lang w:val="bg-BG"/>
              </w:rPr>
              <w:t xml:space="preserve"> не попадат в приложното поле на Регламент (ЕС) №1407/2013, проектът ще бъде отхвърлен от оценителната комисия.</w:t>
            </w:r>
          </w:p>
        </w:tc>
      </w:tr>
      <w:tr w:rsidR="006E1FED" w:rsidRPr="006E1FED" w14:paraId="256FBA4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65A5ABA0" w14:textId="77777777" w:rsidR="006E1FED" w:rsidRPr="005F6E03" w:rsidRDefault="006E1FED" w:rsidP="006E1FED">
            <w:pPr>
              <w:tabs>
                <w:tab w:val="left" w:pos="-284"/>
              </w:tabs>
              <w:spacing w:line="240" w:lineRule="exact"/>
              <w:jc w:val="center"/>
              <w:rPr>
                <w:snapToGrid/>
                <w:szCs w:val="24"/>
                <w:lang w:val="ru-RU"/>
              </w:rPr>
            </w:pPr>
            <w:r w:rsidRPr="005F6E03">
              <w:rPr>
                <w:bCs/>
                <w:snapToGrid/>
                <w:szCs w:val="24"/>
                <w:lang w:val="bg-BG"/>
              </w:rPr>
              <w:t xml:space="preserve">ГРУПА </w:t>
            </w:r>
            <w:r w:rsidRPr="005F6E03">
              <w:rPr>
                <w:bCs/>
                <w:snapToGrid/>
                <w:szCs w:val="24"/>
                <w:lang w:val="en-US"/>
              </w:rPr>
              <w:t>II</w:t>
            </w:r>
            <w:r w:rsidRPr="005F6E03">
              <w:rPr>
                <w:bCs/>
                <w:snapToGrid/>
                <w:szCs w:val="24"/>
                <w:lang w:val="ru-RU"/>
              </w:rPr>
              <w:t xml:space="preserve">. АДМИНИСТРАТИВНО СЪОТВЕТСТВИЕ И ДОПУСТИМОСТ НА </w:t>
            </w:r>
            <w:r w:rsidRPr="005F6E03">
              <w:rPr>
                <w:bCs/>
                <w:snapToGrid/>
                <w:szCs w:val="24"/>
                <w:lang w:val="bg-BG"/>
              </w:rPr>
              <w:t>КАНДИДАТА</w:t>
            </w:r>
            <w:r w:rsidRPr="005F6E03">
              <w:rPr>
                <w:snapToGrid/>
                <w:szCs w:val="24"/>
                <w:lang w:val="bg-BG"/>
              </w:rPr>
              <w:t xml:space="preserve"> </w:t>
            </w:r>
            <w:r w:rsidRPr="005F6E03">
              <w:rPr>
                <w:snapToGrid/>
                <w:szCs w:val="24"/>
                <w:lang w:val="ru-RU"/>
              </w:rPr>
              <w:t>–</w:t>
            </w:r>
          </w:p>
          <w:p w14:paraId="1FB60879" w14:textId="77777777" w:rsidR="006E1FED" w:rsidRPr="00FF0A42" w:rsidRDefault="006E1FED" w:rsidP="006E1FED">
            <w:pPr>
              <w:tabs>
                <w:tab w:val="left" w:pos="-284"/>
              </w:tabs>
              <w:spacing w:line="240" w:lineRule="exact"/>
              <w:jc w:val="center"/>
              <w:rPr>
                <w:b/>
                <w:snapToGrid/>
                <w:szCs w:val="24"/>
                <w:lang w:val="en-US"/>
              </w:rPr>
            </w:pPr>
            <w:r w:rsidRPr="00FF0A42">
              <w:rPr>
                <w:b/>
                <w:snapToGrid/>
                <w:szCs w:val="24"/>
                <w:lang w:val="bg-BG"/>
              </w:rPr>
              <w:t>ПОДКРЕПЯЩИ ДОКУМЕНТИ ОТ КАНДИДАТА</w:t>
            </w:r>
          </w:p>
        </w:tc>
      </w:tr>
      <w:tr w:rsidR="006E1FED" w:rsidRPr="00C47B0F" w14:paraId="4AEA3199"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4A4A626D" w14:textId="77777777" w:rsidR="006E1FED" w:rsidRPr="00BC39C3" w:rsidRDefault="00056747"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2AEDC9F" w14:textId="77777777" w:rsidR="006E1FED" w:rsidRPr="00BC39C3" w:rsidRDefault="006E1FED" w:rsidP="006E1FED">
            <w:pPr>
              <w:jc w:val="center"/>
              <w:rPr>
                <w:b/>
                <w:snapToGrid/>
                <w:szCs w:val="24"/>
                <w:lang w:val="bg-BG"/>
              </w:rPr>
            </w:pPr>
            <w:r w:rsidRPr="00BC39C3">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9527E41" w14:textId="77777777" w:rsidR="006E1FED" w:rsidRPr="00BC39C3" w:rsidRDefault="006E1FED" w:rsidP="006E1FED">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5CC249D2" w14:textId="77777777" w:rsidR="006E1FED" w:rsidRPr="00BC39C3" w:rsidRDefault="006E1FED" w:rsidP="006E1FED">
            <w:pPr>
              <w:jc w:val="center"/>
              <w:rPr>
                <w:b/>
                <w:snapToGrid/>
                <w:szCs w:val="24"/>
                <w:lang w:val="bg-BG"/>
              </w:rPr>
            </w:pPr>
            <w:r w:rsidRPr="00BC39C3">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2496DEB3" w14:textId="77777777" w:rsidR="006E1FED" w:rsidRPr="00FF0A42" w:rsidRDefault="00056747" w:rsidP="006E1FED">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9F0B39" w:rsidRPr="00C47B0F" w14:paraId="44D661E2"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14:paraId="157D99BE" w14:textId="77777777" w:rsidR="009F0B39" w:rsidRPr="00BC39C3" w:rsidRDefault="0082765D" w:rsidP="002720A1">
            <w:pPr>
              <w:tabs>
                <w:tab w:val="left" w:pos="-284"/>
              </w:tabs>
              <w:spacing w:line="240" w:lineRule="exact"/>
              <w:jc w:val="both"/>
              <w:rPr>
                <w:b/>
                <w:snapToGrid/>
                <w:szCs w:val="24"/>
                <w:lang w:val="bg-BG"/>
              </w:rPr>
            </w:pPr>
            <w:r w:rsidRPr="00C47B0F">
              <w:rPr>
                <w:rFonts w:eastAsia="Calibri"/>
                <w:snapToGrid/>
                <w:szCs w:val="24"/>
                <w:lang w:val="ru-RU"/>
              </w:rPr>
              <w:t>1</w:t>
            </w:r>
            <w:r w:rsidR="0056303B">
              <w:rPr>
                <w:rFonts w:eastAsia="Calibri"/>
                <w:snapToGrid/>
                <w:szCs w:val="24"/>
                <w:lang w:val="bg-BG"/>
              </w:rPr>
              <w:t>.</w:t>
            </w:r>
            <w:r w:rsidR="009F0B39">
              <w:rPr>
                <w:rFonts w:eastAsia="Calibri"/>
                <w:snapToGrid/>
                <w:szCs w:val="24"/>
                <w:lang w:val="bg-BG"/>
              </w:rPr>
              <w:t xml:space="preserve">Приложение І - </w:t>
            </w:r>
            <w:r w:rsidR="009F0B39" w:rsidRPr="00587078">
              <w:rPr>
                <w:rFonts w:eastAsia="Calibri"/>
                <w:snapToGrid/>
                <w:szCs w:val="24"/>
                <w:lang w:val="bg-BG"/>
              </w:rPr>
              <w:t>Автобиографията</w:t>
            </w:r>
            <w:r w:rsidR="00B83711">
              <w:rPr>
                <w:rFonts w:eastAsia="Calibri"/>
                <w:snapToGrid/>
                <w:szCs w:val="24"/>
                <w:lang w:val="bg-BG"/>
              </w:rPr>
              <w:t xml:space="preserve"> на </w:t>
            </w:r>
            <w:r w:rsidR="000722D2">
              <w:rPr>
                <w:rFonts w:eastAsia="Calibri"/>
                <w:snapToGrid/>
                <w:szCs w:val="24"/>
                <w:lang w:val="bg-BG"/>
              </w:rPr>
              <w:t xml:space="preserve">ръководителя на проекта и/или </w:t>
            </w:r>
            <w:r w:rsidR="000722D2" w:rsidRPr="000722D2">
              <w:rPr>
                <w:rFonts w:eastAsia="Calibri"/>
                <w:snapToGrid/>
                <w:szCs w:val="24"/>
                <w:lang w:val="bg-BG"/>
              </w:rPr>
              <w:t xml:space="preserve">на законния представител на организацията (управител, прокурист и др.)/собственика на капитала е попълнена и </w:t>
            </w:r>
            <w:proofErr w:type="gramStart"/>
            <w:r w:rsidR="000722D2" w:rsidRPr="000722D2">
              <w:rPr>
                <w:rFonts w:eastAsia="Calibri"/>
                <w:snapToGrid/>
                <w:szCs w:val="24"/>
                <w:lang w:val="bg-BG"/>
              </w:rPr>
              <w:t>прикачена</w:t>
            </w:r>
            <w:proofErr w:type="gramEnd"/>
            <w:r w:rsidR="000722D2" w:rsidRPr="000722D2">
              <w:rPr>
                <w:rFonts w:eastAsia="Calibri"/>
                <w:snapToGrid/>
                <w:szCs w:val="24"/>
                <w:lang w:val="bg-BG"/>
              </w:rPr>
              <w:t xml:space="preserve">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14:paraId="0E7FDBBA" w14:textId="77777777" w:rsidR="009F0B39" w:rsidRPr="00BC39C3" w:rsidRDefault="009F0B39" w:rsidP="006E1FED">
            <w:pPr>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A1D2FE8" w14:textId="77777777" w:rsidR="009F0B39" w:rsidRPr="00BC39C3" w:rsidRDefault="009F0B39" w:rsidP="006E1FED">
            <w:pPr>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2CC3C01C" w14:textId="77777777" w:rsidR="009F0B39" w:rsidRPr="00BC39C3" w:rsidRDefault="009F0B39" w:rsidP="006E1FED">
            <w:pPr>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6CADAA11" w14:textId="77777777" w:rsidR="009F0B39" w:rsidRPr="00587078" w:rsidRDefault="009F0B39" w:rsidP="00B5337E">
            <w:pPr>
              <w:spacing w:after="60" w:line="259" w:lineRule="auto"/>
              <w:jc w:val="both"/>
              <w:rPr>
                <w:rFonts w:eastAsia="Calibri"/>
                <w:snapToGrid/>
                <w:szCs w:val="24"/>
                <w:lang w:val="bg-BG"/>
              </w:rPr>
            </w:pPr>
            <w:r w:rsidRPr="00587078">
              <w:rPr>
                <w:rFonts w:eastAsia="Calibri"/>
                <w:snapToGrid/>
                <w:szCs w:val="24"/>
                <w:lang w:val="bg-BG"/>
              </w:rPr>
              <w:t>Източник на информация – ИСУН 2020, Приложения към Формуляр за кандидатстване (Приложение</w:t>
            </w:r>
            <w:r w:rsidR="0048171F">
              <w:rPr>
                <w:rFonts w:eastAsia="Calibri"/>
                <w:snapToGrid/>
                <w:szCs w:val="24"/>
                <w:lang w:val="bg-BG"/>
              </w:rPr>
              <w:t xml:space="preserve"> І -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 </w:t>
            </w:r>
            <w:proofErr w:type="spellStart"/>
            <w:r w:rsidR="000722D2" w:rsidRPr="000722D2">
              <w:rPr>
                <w:rFonts w:eastAsia="Calibri"/>
                <w:snapToGrid/>
                <w:szCs w:val="24"/>
                <w:lang w:val="bg-BG"/>
              </w:rPr>
              <w:t>или</w:t>
            </w:r>
            <w:proofErr w:type="spellEnd"/>
            <w:r w:rsidR="000722D2" w:rsidRPr="000722D2">
              <w:rPr>
                <w:rFonts w:eastAsia="Calibri"/>
                <w:snapToGrid/>
                <w:szCs w:val="24"/>
                <w:lang w:val="bg-BG"/>
              </w:rPr>
              <w:t xml:space="preserve"> на законния представител на организацията (управител, прокурист и др.)/собственика на капитала</w:t>
            </w:r>
            <w:r w:rsidR="0048171F">
              <w:rPr>
                <w:rFonts w:eastAsia="Calibri"/>
                <w:snapToGrid/>
                <w:szCs w:val="24"/>
                <w:lang w:val="bg-BG"/>
              </w:rPr>
              <w:t>.</w:t>
            </w:r>
            <w:r w:rsidR="000722D2">
              <w:rPr>
                <w:rFonts w:eastAsia="Calibri"/>
                <w:snapToGrid/>
                <w:szCs w:val="24"/>
                <w:lang w:val="bg-BG"/>
              </w:rPr>
              <w:t>)</w:t>
            </w:r>
          </w:p>
          <w:p w14:paraId="5D623B58" w14:textId="77777777" w:rsidR="009F0B39" w:rsidRPr="00940D4D" w:rsidRDefault="009F0B39" w:rsidP="00B5337E">
            <w:pPr>
              <w:spacing w:after="60" w:line="259" w:lineRule="auto"/>
              <w:jc w:val="both"/>
              <w:rPr>
                <w:rFonts w:eastAsia="Calibri"/>
                <w:snapToGrid/>
                <w:szCs w:val="24"/>
                <w:u w:val="single"/>
                <w:lang w:val="bg-BG"/>
              </w:rPr>
            </w:pPr>
            <w:r w:rsidRPr="00940D4D">
              <w:rPr>
                <w:rFonts w:eastAsia="Calibri"/>
                <w:snapToGrid/>
                <w:szCs w:val="24"/>
                <w:u w:val="single"/>
                <w:lang w:val="bg-BG"/>
              </w:rPr>
              <w:t>Принципни действия:</w:t>
            </w:r>
          </w:p>
          <w:p w14:paraId="1C8B91D6" w14:textId="77777777" w:rsidR="009F0B39" w:rsidRPr="00587078" w:rsidRDefault="009F0B39" w:rsidP="00890EFF">
            <w:pPr>
              <w:autoSpaceDE w:val="0"/>
              <w:autoSpaceDN w:val="0"/>
              <w:adjustRightInd w:val="0"/>
              <w:spacing w:after="120"/>
              <w:jc w:val="both"/>
              <w:rPr>
                <w:snapToGrid/>
                <w:color w:val="000000"/>
                <w:szCs w:val="24"/>
                <w:lang w:val="bg-BG" w:eastAsia="bg-BG"/>
              </w:rPr>
            </w:pPr>
            <w:r w:rsidRPr="00587078">
              <w:rPr>
                <w:snapToGrid/>
                <w:color w:val="000000"/>
                <w:szCs w:val="24"/>
                <w:lang w:val="bg-BG" w:eastAsia="bg-BG"/>
              </w:rPr>
              <w:t>В случай, че Приложение</w:t>
            </w:r>
            <w:r w:rsidR="00890EFF">
              <w:rPr>
                <w:snapToGrid/>
                <w:color w:val="000000"/>
                <w:szCs w:val="24"/>
                <w:lang w:val="bg-BG" w:eastAsia="bg-BG"/>
              </w:rPr>
              <w:t xml:space="preserve"> І: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w:t>
            </w:r>
            <w:r w:rsidR="007B7C6A" w:rsidRPr="00587078">
              <w:rPr>
                <w:snapToGrid/>
                <w:color w:val="000000"/>
                <w:szCs w:val="24"/>
                <w:lang w:val="bg-BG" w:eastAsia="bg-BG"/>
              </w:rPr>
              <w:t xml:space="preserve"> </w:t>
            </w:r>
            <w:r w:rsidRPr="00587078">
              <w:rPr>
                <w:snapToGrid/>
                <w:color w:val="000000"/>
                <w:szCs w:val="24"/>
                <w:lang w:val="bg-BG" w:eastAsia="bg-BG"/>
              </w:rPr>
              <w:t>не е представена,</w:t>
            </w:r>
            <w:r w:rsidR="009D4F63" w:rsidRPr="00C47B0F">
              <w:rPr>
                <w:snapToGrid/>
                <w:color w:val="000000"/>
                <w:szCs w:val="24"/>
                <w:lang w:val="ru-RU" w:eastAsia="bg-BG"/>
              </w:rPr>
              <w:t xml:space="preserve"> </w:t>
            </w:r>
            <w:r w:rsidRPr="00587078">
              <w:rPr>
                <w:snapToGrid/>
                <w:color w:val="000000"/>
                <w:szCs w:val="24"/>
                <w:lang w:val="bg-BG" w:eastAsia="bg-BG"/>
              </w:rPr>
              <w:t xml:space="preserve">същата се изисква от кандидата като пояснителна информация. </w:t>
            </w:r>
          </w:p>
          <w:p w14:paraId="316683AD" w14:textId="77777777" w:rsidR="009F0B39" w:rsidRPr="00FF0A42" w:rsidRDefault="009F0B39" w:rsidP="00B11662">
            <w:pPr>
              <w:autoSpaceDE w:val="0"/>
              <w:autoSpaceDN w:val="0"/>
              <w:adjustRightInd w:val="0"/>
              <w:spacing w:after="120"/>
              <w:jc w:val="both"/>
              <w:rPr>
                <w:b/>
                <w:snapToGrid/>
                <w:color w:val="000000"/>
                <w:szCs w:val="24"/>
                <w:lang w:val="bg-BG" w:eastAsia="bg-BG"/>
              </w:rPr>
            </w:pPr>
            <w:r w:rsidRPr="00587078">
              <w:rPr>
                <w:rFonts w:eastAsia="Calibri"/>
                <w:snapToGrid/>
                <w:szCs w:val="24"/>
                <w:lang w:val="bg-BG"/>
              </w:rPr>
              <w:t xml:space="preserve">Приложението следва да се представи в срока, определен от оценителната комисия. Непредставянето на </w:t>
            </w:r>
            <w:r w:rsidR="007B7C6A" w:rsidRPr="00587078">
              <w:rPr>
                <w:rFonts w:eastAsia="Calibri"/>
                <w:snapToGrid/>
                <w:szCs w:val="24"/>
                <w:lang w:val="bg-BG"/>
              </w:rPr>
              <w:t>Автобиографията</w:t>
            </w:r>
            <w:r w:rsidR="007B7C6A">
              <w:rPr>
                <w:rFonts w:eastAsia="Calibri"/>
                <w:snapToGrid/>
                <w:szCs w:val="24"/>
                <w:lang w:val="bg-BG"/>
              </w:rPr>
              <w:t xml:space="preserve"> </w:t>
            </w:r>
            <w:r w:rsidR="001F6737">
              <w:rPr>
                <w:rFonts w:eastAsia="Calibri"/>
                <w:snapToGrid/>
                <w:szCs w:val="24"/>
                <w:lang w:val="bg-BG"/>
              </w:rPr>
              <w:t>след искането й</w:t>
            </w:r>
            <w:r w:rsidRPr="00587078">
              <w:rPr>
                <w:rFonts w:eastAsia="Calibri"/>
                <w:snapToGrid/>
                <w:szCs w:val="24"/>
                <w:lang w:val="bg-BG"/>
              </w:rPr>
              <w:t xml:space="preserve"> от Оценителната комисия е основание за отхвърляне на проектното предложение.</w:t>
            </w:r>
          </w:p>
        </w:tc>
      </w:tr>
      <w:tr w:rsidR="009F0B39" w:rsidRPr="00C47B0F" w14:paraId="508F572E"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F75F35D" w14:textId="77777777" w:rsidR="009F0B39" w:rsidRPr="00384FF7" w:rsidRDefault="0056303B" w:rsidP="0056303B">
            <w:pPr>
              <w:pStyle w:val="afa"/>
              <w:tabs>
                <w:tab w:val="left" w:pos="460"/>
              </w:tabs>
              <w:spacing w:after="360" w:afterAutospacing="0"/>
              <w:jc w:val="both"/>
              <w:rPr>
                <w:rFonts w:eastAsia="Calibri"/>
              </w:rPr>
            </w:pPr>
            <w:r>
              <w:rPr>
                <w:rFonts w:eastAsia="Calibri"/>
              </w:rPr>
              <w:lastRenderedPageBreak/>
              <w:t>2.</w:t>
            </w:r>
            <w:r w:rsidR="009F0B39" w:rsidRPr="00765480">
              <w:rPr>
                <w:rFonts w:eastAsia="Calibri"/>
              </w:rPr>
              <w:t>Приложение</w:t>
            </w:r>
            <w:r w:rsidR="00976406">
              <w:rPr>
                <w:rFonts w:eastAsia="Calibri"/>
              </w:rPr>
              <w:t xml:space="preserve"> </w:t>
            </w:r>
            <w:r w:rsidR="009F0B39">
              <w:rPr>
                <w:rFonts w:eastAsia="Calibri"/>
              </w:rPr>
              <w:t>ІІ</w:t>
            </w:r>
            <w:r w:rsidR="009F0B39" w:rsidRPr="00765480">
              <w:rPr>
                <w:rFonts w:eastAsia="Calibri"/>
              </w:rPr>
              <w:t xml:space="preserve"> Декларацията на кандидата/партньо</w:t>
            </w:r>
            <w:r w:rsidR="009F0B39">
              <w:rPr>
                <w:rFonts w:eastAsia="Calibri"/>
              </w:rPr>
              <w:t>ра</w:t>
            </w:r>
            <w:r w:rsidR="009F0B39" w:rsidRPr="00765480">
              <w:rPr>
                <w:rFonts w:eastAsia="Calibri"/>
              </w:rPr>
              <w:t xml:space="preserve"> </w:t>
            </w:r>
            <w:r w:rsidR="009F0B39">
              <w:rPr>
                <w:rFonts w:eastAsia="Calibri"/>
              </w:rPr>
              <w:t xml:space="preserve">е попълнена по образец и подписана </w:t>
            </w:r>
            <w:r w:rsidR="009F0B39" w:rsidRPr="00384FF7">
              <w:rPr>
                <w:b/>
              </w:rPr>
              <w:t xml:space="preserve">от </w:t>
            </w:r>
            <w:r w:rsidR="009F0B39" w:rsidRPr="00384FF7">
              <w:rPr>
                <w:rFonts w:eastAsia="Calibri"/>
                <w:b/>
              </w:rPr>
              <w:t>всички</w:t>
            </w:r>
            <w:r w:rsidR="009F0B39" w:rsidRPr="00384FF7">
              <w:rPr>
                <w:rFonts w:eastAsia="Calibri"/>
              </w:rPr>
              <w:t xml:space="preserve"> лица, които са </w:t>
            </w:r>
            <w:proofErr w:type="spellStart"/>
            <w:r w:rsidR="009F0B39" w:rsidRPr="00384FF7">
              <w:rPr>
                <w:rFonts w:eastAsia="Calibri"/>
              </w:rPr>
              <w:t>овластени</w:t>
            </w:r>
            <w:proofErr w:type="spellEnd"/>
            <w:r w:rsidR="009F0B39" w:rsidRPr="00384FF7">
              <w:rPr>
                <w:rFonts w:eastAsia="Calibri"/>
              </w:rPr>
              <w:t xml:space="preserve"> да п</w:t>
            </w:r>
            <w:r w:rsidR="009F0B39">
              <w:rPr>
                <w:rFonts w:eastAsia="Calibri"/>
              </w:rPr>
              <w:t xml:space="preserve">редставляват </w:t>
            </w:r>
            <w:r w:rsidR="00A04DF6" w:rsidRPr="00A04DF6">
              <w:rPr>
                <w:rFonts w:eastAsia="Calibri"/>
                <w:b/>
              </w:rPr>
              <w:t>КАНДИДАТА</w:t>
            </w:r>
            <w:r w:rsidR="009F0B39" w:rsidRPr="00384FF7">
              <w:rPr>
                <w:rFonts w:eastAsia="Calibri"/>
              </w:rPr>
              <w:t>, независимо дали г</w:t>
            </w:r>
            <w:r w:rsidR="009F0B39" w:rsidRPr="00384FF7">
              <w:rPr>
                <w:rFonts w:eastAsia="Calibri"/>
                <w:lang w:val="en-US"/>
              </w:rPr>
              <w:t>o</w:t>
            </w:r>
            <w:r w:rsidR="009F0B39" w:rsidRPr="00384FF7">
              <w:rPr>
                <w:rFonts w:eastAsia="Calibri"/>
              </w:rPr>
              <w:t xml:space="preserve"> представляват заедно и/или поотделно, </w:t>
            </w:r>
            <w:r w:rsidR="0036794B" w:rsidRPr="00384FF7">
              <w:rPr>
                <w:rFonts w:eastAsia="Calibri"/>
              </w:rPr>
              <w:t>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AA402D">
              <w:rPr>
                <w:rFonts w:eastAsia="Calibri"/>
              </w:rPr>
              <w:t xml:space="preserve"> </w:t>
            </w:r>
          </w:p>
          <w:p w14:paraId="1B0635F1" w14:textId="77777777" w:rsidR="009F0B39" w:rsidRPr="00FF0A42" w:rsidRDefault="009F0B39" w:rsidP="004950A8">
            <w:pPr>
              <w:tabs>
                <w:tab w:val="left" w:pos="318"/>
              </w:tabs>
              <w:spacing w:before="40" w:after="120" w:line="240" w:lineRule="exact"/>
              <w:ind w:left="34"/>
              <w:jc w:val="both"/>
              <w:rPr>
                <w:rFonts w:eastAsia="Calibri"/>
                <w:snapToGrid/>
                <w:szCs w:val="24"/>
                <w:lang w:val="bg-BG"/>
              </w:rPr>
            </w:pPr>
            <w:r w:rsidRPr="00BC39C3">
              <w:rPr>
                <w:snapToGrid/>
                <w:szCs w:val="24"/>
                <w:lang w:val="bg-BG"/>
              </w:rPr>
              <w:t>Декларацията/</w:t>
            </w:r>
            <w:proofErr w:type="spellStart"/>
            <w:r w:rsidRPr="00BC39C3">
              <w:rPr>
                <w:snapToGrid/>
                <w:szCs w:val="24"/>
                <w:lang w:val="bg-BG"/>
              </w:rPr>
              <w:t>ите</w:t>
            </w:r>
            <w:proofErr w:type="spellEnd"/>
            <w:r w:rsidRPr="00BC39C3">
              <w:rPr>
                <w:snapToGrid/>
                <w:szCs w:val="24"/>
                <w:lang w:val="bg-BG"/>
              </w:rPr>
              <w:t xml:space="preserve">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и и прикачен</w:t>
            </w:r>
            <w:r>
              <w:rPr>
                <w:snapToGrid/>
                <w:szCs w:val="24"/>
                <w:lang w:val="bg-BG"/>
              </w:rPr>
              <w:t>а/</w:t>
            </w:r>
            <w:r w:rsidRPr="00BC39C3">
              <w:rPr>
                <w:snapToGrid/>
                <w:szCs w:val="24"/>
                <w:lang w:val="bg-BG"/>
              </w:rPr>
              <w:t>и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58501B77"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43A97EC"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6E2FD98"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D278748" w14:textId="77777777" w:rsidR="009F0B39" w:rsidRPr="007B371A" w:rsidRDefault="009F0B39" w:rsidP="007D3610">
            <w:pPr>
              <w:spacing w:after="160" w:line="259" w:lineRule="auto"/>
              <w:jc w:val="both"/>
              <w:rPr>
                <w:rFonts w:eastAsia="Calibri"/>
                <w:snapToGrid/>
                <w:szCs w:val="24"/>
                <w:lang w:val="bg-BG"/>
              </w:rPr>
            </w:pPr>
            <w:r w:rsidRPr="007B371A">
              <w:rPr>
                <w:rFonts w:eastAsia="Calibri"/>
                <w:snapToGrid/>
                <w:szCs w:val="24"/>
                <w:lang w:val="bg-BG"/>
              </w:rPr>
              <w:t xml:space="preserve">Източник на информация - ИСУН 2020, </w:t>
            </w:r>
            <w:r w:rsidR="00DF47B3">
              <w:rPr>
                <w:rFonts w:eastAsia="Calibri"/>
                <w:snapToGrid/>
                <w:szCs w:val="24"/>
                <w:lang w:val="bg-BG"/>
              </w:rPr>
              <w:t xml:space="preserve">секция 12, </w:t>
            </w:r>
            <w:r w:rsidRPr="007B371A">
              <w:rPr>
                <w:rFonts w:eastAsia="Calibri"/>
                <w:snapToGrid/>
                <w:szCs w:val="24"/>
                <w:lang w:val="bg-BG"/>
              </w:rPr>
              <w:t>При</w:t>
            </w:r>
            <w:r w:rsidR="00DF47B3">
              <w:rPr>
                <w:rFonts w:eastAsia="Calibri"/>
                <w:snapToGrid/>
                <w:szCs w:val="24"/>
                <w:lang w:val="bg-BG"/>
              </w:rPr>
              <w:t>качени електронно подписани документи</w:t>
            </w:r>
          </w:p>
          <w:p w14:paraId="207DD7E9" w14:textId="77777777" w:rsidR="009F0B39" w:rsidRPr="007B371A" w:rsidRDefault="009F0B39" w:rsidP="00D41EA8">
            <w:pPr>
              <w:spacing w:after="120"/>
              <w:jc w:val="both"/>
              <w:rPr>
                <w:rFonts w:eastAsia="Calibri"/>
                <w:snapToGrid/>
                <w:szCs w:val="24"/>
                <w:u w:val="single"/>
                <w:lang w:val="bg-BG"/>
              </w:rPr>
            </w:pPr>
            <w:r w:rsidRPr="007B371A">
              <w:rPr>
                <w:rFonts w:eastAsia="Calibri"/>
                <w:snapToGrid/>
                <w:szCs w:val="24"/>
                <w:u w:val="single"/>
                <w:lang w:val="bg-BG"/>
              </w:rPr>
              <w:t>Принципни действия:</w:t>
            </w:r>
          </w:p>
          <w:p w14:paraId="16D0B7C6" w14:textId="77777777" w:rsidR="0056190B" w:rsidRPr="005F7BB5" w:rsidRDefault="009F0B39" w:rsidP="00A91149">
            <w:pPr>
              <w:spacing w:after="120"/>
              <w:jc w:val="both"/>
              <w:rPr>
                <w:snapToGrid/>
                <w:szCs w:val="24"/>
                <w:lang w:val="bg-BG" w:eastAsia="bg-BG"/>
              </w:rPr>
            </w:pPr>
            <w:r w:rsidRPr="005F7BB5">
              <w:rPr>
                <w:snapToGrid/>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sidRPr="0012558D">
              <w:rPr>
                <w:rFonts w:eastAsia="Calibri"/>
                <w:snapToGrid/>
                <w:szCs w:val="24"/>
                <w:lang w:val="bg-BG"/>
              </w:rPr>
              <w:t xml:space="preserve">които са </w:t>
            </w:r>
            <w:proofErr w:type="spellStart"/>
            <w:r w:rsidRPr="0012558D">
              <w:rPr>
                <w:rFonts w:eastAsia="Calibri"/>
                <w:snapToGrid/>
                <w:szCs w:val="24"/>
                <w:lang w:val="bg-BG"/>
              </w:rPr>
              <w:t>овластени</w:t>
            </w:r>
            <w:proofErr w:type="spellEnd"/>
            <w:r w:rsidRPr="007D2673">
              <w:rPr>
                <w:rFonts w:eastAsia="Calibri"/>
                <w:snapToGrid/>
                <w:szCs w:val="24"/>
                <w:lang w:val="bg-BG"/>
              </w:rPr>
              <w:t xml:space="preserve"> да представляват кандидата</w:t>
            </w:r>
            <w:r w:rsidRPr="005F7BB5">
              <w:rPr>
                <w:rFonts w:eastAsia="Calibri"/>
                <w:snapToGrid/>
                <w:szCs w:val="24"/>
                <w:lang w:val="bg-BG"/>
              </w:rPr>
              <w:t xml:space="preserve">, независимо дали </w:t>
            </w:r>
            <w:proofErr w:type="spellStart"/>
            <w:r w:rsidRPr="005F7BB5">
              <w:rPr>
                <w:rFonts w:eastAsia="Calibri"/>
                <w:snapToGrid/>
                <w:szCs w:val="24"/>
                <w:lang w:val="bg-BG"/>
              </w:rPr>
              <w:t>гo</w:t>
            </w:r>
            <w:proofErr w:type="spellEnd"/>
            <w:r w:rsidRPr="005F7BB5">
              <w:rPr>
                <w:rFonts w:eastAsia="Calibri"/>
                <w:snapToGrid/>
                <w:szCs w:val="24"/>
                <w:lang w:val="bg-BG"/>
              </w:rPr>
              <w:t xml:space="preserve"> представляват заедно и/или поотделно, </w:t>
            </w:r>
            <w:r w:rsidR="0056190B" w:rsidRPr="005F7BB5">
              <w:rPr>
                <w:rFonts w:eastAsia="Calibri"/>
                <w:snapToGrid/>
                <w:szCs w:val="24"/>
                <w:lang w:val="bg-BG"/>
              </w:rPr>
              <w:t>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56190B" w:rsidRPr="005F7BB5">
              <w:rPr>
                <w:rFonts w:eastAsia="Calibri"/>
                <w:lang w:val="bg-BG"/>
              </w:rPr>
              <w:t xml:space="preserve">, </w:t>
            </w:r>
            <w:r w:rsidR="0056190B" w:rsidRPr="005F7BB5">
              <w:rPr>
                <w:snapToGrid/>
                <w:szCs w:val="24"/>
                <w:lang w:val="bg-BG" w:eastAsia="bg-BG"/>
              </w:rPr>
              <w:t>или не е попълнена коректно, същата/-</w:t>
            </w:r>
            <w:proofErr w:type="spellStart"/>
            <w:r w:rsidR="0056190B" w:rsidRPr="005F7BB5">
              <w:rPr>
                <w:snapToGrid/>
                <w:szCs w:val="24"/>
                <w:lang w:val="bg-BG" w:eastAsia="bg-BG"/>
              </w:rPr>
              <w:t>ите</w:t>
            </w:r>
            <w:proofErr w:type="spellEnd"/>
            <w:r w:rsidR="0056190B" w:rsidRPr="005F7BB5">
              <w:rPr>
                <w:snapToGrid/>
                <w:szCs w:val="24"/>
                <w:lang w:val="bg-BG" w:eastAsia="bg-BG"/>
              </w:rPr>
              <w:t xml:space="preserve"> ще бъде/-ат изискана/-и от кандидата като пояснителна информация.</w:t>
            </w:r>
          </w:p>
          <w:p w14:paraId="6026EE43" w14:textId="77777777" w:rsidR="009F0B39" w:rsidRPr="007B371A" w:rsidRDefault="009F0B39" w:rsidP="00B11662">
            <w:pPr>
              <w:spacing w:after="60" w:line="259" w:lineRule="auto"/>
              <w:jc w:val="both"/>
              <w:rPr>
                <w:rFonts w:eastAsia="Calibri"/>
                <w:snapToGrid/>
                <w:szCs w:val="24"/>
                <w:lang w:val="bg-BG"/>
              </w:rPr>
            </w:pPr>
            <w:r w:rsidRPr="005F7BB5">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r w:rsidRPr="007B371A">
              <w:rPr>
                <w:rFonts w:eastAsia="Calibri"/>
                <w:snapToGrid/>
                <w:szCs w:val="24"/>
                <w:lang w:val="bg-BG"/>
              </w:rPr>
              <w:t>.</w:t>
            </w:r>
          </w:p>
        </w:tc>
      </w:tr>
      <w:tr w:rsidR="009F0B39" w:rsidRPr="00C47B0F" w14:paraId="4755E95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6106D8F" w14:textId="77777777" w:rsidR="009F0B39" w:rsidRPr="00EB4C5B" w:rsidRDefault="0082765D" w:rsidP="0056303B">
            <w:pPr>
              <w:pStyle w:val="afa"/>
              <w:tabs>
                <w:tab w:val="left" w:pos="460"/>
              </w:tabs>
              <w:spacing w:after="120" w:afterAutospacing="0"/>
              <w:jc w:val="both"/>
              <w:rPr>
                <w:rFonts w:eastAsia="Calibri"/>
              </w:rPr>
            </w:pPr>
            <w:r w:rsidRPr="00C47B0F">
              <w:rPr>
                <w:rFonts w:eastAsia="Calibri"/>
                <w:lang w:val="ru-RU"/>
              </w:rPr>
              <w:t>3</w:t>
            </w:r>
            <w:r w:rsidR="0056303B">
              <w:rPr>
                <w:rFonts w:eastAsia="Calibri"/>
              </w:rPr>
              <w:t>.</w:t>
            </w:r>
            <w:r w:rsidR="009F0B39" w:rsidRPr="00EB4C5B">
              <w:rPr>
                <w:rFonts w:eastAsia="Calibri"/>
              </w:rPr>
              <w:t>Приложение ІІ-1 Деклараци</w:t>
            </w:r>
            <w:r w:rsidR="007B7C6A">
              <w:rPr>
                <w:rFonts w:eastAsia="Calibri"/>
              </w:rPr>
              <w:t>я на кандидата/партньора общини</w:t>
            </w:r>
            <w:r w:rsidR="009F0B39" w:rsidRPr="00EB4C5B">
              <w:rPr>
                <w:rFonts w:eastAsia="Calibri"/>
              </w:rPr>
              <w:t xml:space="preserve"> (</w:t>
            </w:r>
            <w:r w:rsidR="007E3EED">
              <w:rPr>
                <w:rFonts w:eastAsia="Calibri"/>
              </w:rPr>
              <w:t xml:space="preserve">приложимо </w:t>
            </w:r>
            <w:r w:rsidR="009F0B39" w:rsidRPr="00EB4C5B">
              <w:rPr>
                <w:rFonts w:eastAsia="Calibri"/>
              </w:rPr>
              <w:t xml:space="preserve">само за </w:t>
            </w:r>
            <w:r w:rsidR="00C56BA3" w:rsidRPr="00ED619F">
              <w:rPr>
                <w:rFonts w:eastAsia="Calibri"/>
                <w:b/>
              </w:rPr>
              <w:t>КАНДИДАТИ</w:t>
            </w:r>
            <w:r w:rsidR="00C56BA3" w:rsidRPr="00EB4C5B">
              <w:rPr>
                <w:rFonts w:eastAsia="Calibri"/>
              </w:rPr>
              <w:t xml:space="preserve"> </w:t>
            </w:r>
            <w:r w:rsidR="007B7C6A">
              <w:rPr>
                <w:rFonts w:eastAsia="Calibri"/>
              </w:rPr>
              <w:t>общини</w:t>
            </w:r>
            <w:r w:rsidR="009F0B39" w:rsidRPr="00EB4C5B">
              <w:rPr>
                <w:rFonts w:eastAsia="Calibri"/>
              </w:rPr>
              <w:t>).</w:t>
            </w:r>
          </w:p>
          <w:p w14:paraId="5F47C55D" w14:textId="77777777" w:rsidR="009F0B39" w:rsidRPr="00EB4C5B" w:rsidRDefault="009F0B39" w:rsidP="007B7C6A">
            <w:pPr>
              <w:tabs>
                <w:tab w:val="left" w:pos="318"/>
              </w:tabs>
              <w:spacing w:before="40" w:after="120" w:line="240" w:lineRule="exact"/>
              <w:jc w:val="both"/>
              <w:rPr>
                <w:rFonts w:eastAsia="Calibri"/>
                <w:snapToGrid/>
                <w:szCs w:val="24"/>
                <w:lang w:val="bg-BG"/>
              </w:rPr>
            </w:pPr>
            <w:r w:rsidRPr="00EB4C5B">
              <w:rPr>
                <w:rFonts w:eastAsia="Calibri"/>
                <w:lang w:val="bg-BG"/>
              </w:rPr>
              <w:t>Декларацията е попълнена от пре</w:t>
            </w:r>
            <w:r w:rsidR="007B7C6A">
              <w:rPr>
                <w:rFonts w:eastAsia="Calibri"/>
                <w:lang w:val="bg-BG"/>
              </w:rPr>
              <w:t>дставляващия кандидата - община</w:t>
            </w:r>
            <w:r w:rsidRPr="00EB4C5B">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5F6B6663" w14:textId="77777777" w:rsidR="009F0B39" w:rsidRPr="00EB4C5B"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643C97E" w14:textId="77777777" w:rsidR="009F0B39" w:rsidRPr="00EB4C5B"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195C555" w14:textId="77777777" w:rsidR="009F0B39" w:rsidRPr="00EB4C5B"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9C0308F" w14:textId="77777777" w:rsidR="009F0B39" w:rsidRPr="00EB4C5B" w:rsidRDefault="009F0B39" w:rsidP="00D41EA8">
            <w:pPr>
              <w:spacing w:after="240" w:line="259" w:lineRule="auto"/>
              <w:jc w:val="both"/>
              <w:rPr>
                <w:rFonts w:eastAsia="Calibri"/>
                <w:snapToGrid/>
                <w:szCs w:val="24"/>
                <w:lang w:val="bg-BG"/>
              </w:rPr>
            </w:pPr>
            <w:r w:rsidRPr="00EB4C5B">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EB4C5B">
              <w:rPr>
                <w:rFonts w:eastAsia="Calibri"/>
                <w:snapToGrid/>
                <w:szCs w:val="24"/>
                <w:lang w:val="bg-BG"/>
              </w:rPr>
              <w:t>При</w:t>
            </w:r>
            <w:r w:rsidR="00695B4D">
              <w:rPr>
                <w:rFonts w:eastAsia="Calibri"/>
                <w:snapToGrid/>
                <w:szCs w:val="24"/>
                <w:lang w:val="bg-BG"/>
              </w:rPr>
              <w:t xml:space="preserve">качени електронно подписани документи </w:t>
            </w:r>
          </w:p>
          <w:p w14:paraId="6D13C041" w14:textId="77777777" w:rsidR="009F0B39" w:rsidRPr="00EB4C5B" w:rsidRDefault="009F0B39" w:rsidP="007D3610">
            <w:pPr>
              <w:spacing w:after="60"/>
              <w:jc w:val="both"/>
              <w:rPr>
                <w:rFonts w:eastAsia="Calibri"/>
                <w:snapToGrid/>
                <w:szCs w:val="24"/>
                <w:u w:val="single"/>
                <w:lang w:val="bg-BG"/>
              </w:rPr>
            </w:pPr>
            <w:r w:rsidRPr="00EB4C5B">
              <w:rPr>
                <w:rFonts w:eastAsia="Calibri"/>
                <w:snapToGrid/>
                <w:szCs w:val="24"/>
                <w:u w:val="single"/>
                <w:lang w:val="bg-BG"/>
              </w:rPr>
              <w:t>Принципни действия:</w:t>
            </w:r>
          </w:p>
          <w:p w14:paraId="29C36371" w14:textId="77777777" w:rsidR="009F0B39" w:rsidRPr="00EB4C5B" w:rsidRDefault="009F0B39" w:rsidP="007D3610">
            <w:pPr>
              <w:spacing w:after="60"/>
              <w:jc w:val="both"/>
              <w:rPr>
                <w:snapToGrid/>
                <w:szCs w:val="24"/>
                <w:lang w:val="bg-BG" w:eastAsia="bg-BG"/>
              </w:rPr>
            </w:pPr>
            <w:r w:rsidRPr="00EB4C5B">
              <w:rPr>
                <w:snapToGrid/>
                <w:szCs w:val="24"/>
                <w:lang w:val="bg-BG" w:eastAsia="bg-BG"/>
              </w:rPr>
              <w:t>В случай че Декларацият</w:t>
            </w:r>
            <w:r w:rsidR="007B7C6A">
              <w:rPr>
                <w:snapToGrid/>
                <w:szCs w:val="24"/>
                <w:lang w:val="bg-BG" w:eastAsia="bg-BG"/>
              </w:rPr>
              <w:t>а на кандидата/партньора община</w:t>
            </w:r>
            <w:r w:rsidRPr="00EB4C5B">
              <w:rPr>
                <w:snapToGrid/>
                <w:szCs w:val="24"/>
                <w:lang w:val="bg-BG" w:eastAsia="bg-BG"/>
              </w:rPr>
              <w:t xml:space="preserve"> (Приложение ІІ-1) не е представена или не е подписана от представляващия кандидата,</w:t>
            </w:r>
            <w:r w:rsidRPr="00EB4C5B">
              <w:rPr>
                <w:rFonts w:eastAsia="Calibri"/>
                <w:lang w:val="bg-BG"/>
              </w:rPr>
              <w:t xml:space="preserve"> </w:t>
            </w:r>
            <w:r w:rsidRPr="00EB4C5B">
              <w:rPr>
                <w:snapToGrid/>
                <w:szCs w:val="24"/>
                <w:lang w:val="bg-BG" w:eastAsia="bg-BG"/>
              </w:rPr>
              <w:t>или не е попълнена коректно, същата/-</w:t>
            </w:r>
            <w:proofErr w:type="spellStart"/>
            <w:r w:rsidRPr="00EB4C5B">
              <w:rPr>
                <w:snapToGrid/>
                <w:szCs w:val="24"/>
                <w:lang w:val="bg-BG" w:eastAsia="bg-BG"/>
              </w:rPr>
              <w:t>ите</w:t>
            </w:r>
            <w:proofErr w:type="spellEnd"/>
            <w:r w:rsidRPr="00EB4C5B">
              <w:rPr>
                <w:snapToGrid/>
                <w:szCs w:val="24"/>
                <w:lang w:val="bg-BG" w:eastAsia="bg-BG"/>
              </w:rPr>
              <w:t xml:space="preserve"> ще бъде/-ат изискана/-и като пояснителна информация.</w:t>
            </w:r>
          </w:p>
          <w:p w14:paraId="47CABA32" w14:textId="77777777" w:rsidR="009F0B39" w:rsidRPr="00EB4C5B" w:rsidRDefault="009F0B39" w:rsidP="00B11662">
            <w:pPr>
              <w:spacing w:after="60" w:line="259" w:lineRule="auto"/>
              <w:jc w:val="both"/>
              <w:rPr>
                <w:rFonts w:eastAsia="Calibri"/>
                <w:snapToGrid/>
                <w:szCs w:val="24"/>
                <w:lang w:val="bg-BG"/>
              </w:rPr>
            </w:pPr>
            <w:r w:rsidRPr="00EB4C5B">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9F0B39" w:rsidRPr="00C47B0F" w14:paraId="1A740D3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5E51B33" w14:textId="77777777" w:rsidR="009F0B39" w:rsidRPr="00FF0A42" w:rsidRDefault="007B7C6A" w:rsidP="0056303B">
            <w:pPr>
              <w:tabs>
                <w:tab w:val="left" w:pos="318"/>
              </w:tabs>
              <w:spacing w:before="40" w:after="120" w:line="240" w:lineRule="exact"/>
              <w:jc w:val="both"/>
              <w:rPr>
                <w:rFonts w:eastAsia="Calibri"/>
                <w:snapToGrid/>
                <w:szCs w:val="24"/>
                <w:lang w:val="bg-BG"/>
              </w:rPr>
            </w:pPr>
            <w:r w:rsidRPr="00C47B0F">
              <w:rPr>
                <w:rFonts w:eastAsia="Calibri"/>
                <w:snapToGrid/>
                <w:szCs w:val="24"/>
                <w:lang w:val="ru-RU"/>
              </w:rPr>
              <w:t>4</w:t>
            </w:r>
            <w:r w:rsidR="0082765D" w:rsidRPr="00C47B0F">
              <w:rPr>
                <w:rFonts w:eastAsia="Calibri"/>
                <w:snapToGrid/>
                <w:szCs w:val="24"/>
                <w:lang w:val="ru-RU"/>
              </w:rPr>
              <w:t>.</w:t>
            </w:r>
            <w:r>
              <w:rPr>
                <w:rFonts w:eastAsia="Calibri"/>
                <w:snapToGrid/>
                <w:szCs w:val="24"/>
                <w:lang w:val="bg-BG"/>
              </w:rPr>
              <w:t>Приложение І</w:t>
            </w:r>
            <w:r>
              <w:rPr>
                <w:rFonts w:eastAsia="Calibri"/>
                <w:snapToGrid/>
                <w:szCs w:val="24"/>
                <w:lang w:val="en-US"/>
              </w:rPr>
              <w:t>II</w:t>
            </w:r>
            <w:r w:rsidR="009F0B39">
              <w:rPr>
                <w:rFonts w:eastAsia="Calibri"/>
                <w:snapToGrid/>
                <w:szCs w:val="24"/>
                <w:lang w:val="bg-BG"/>
              </w:rPr>
              <w:t xml:space="preserve"> - </w:t>
            </w:r>
            <w:r w:rsidR="009F0B39" w:rsidRPr="008F09EA">
              <w:rPr>
                <w:rFonts w:eastAsia="Calibri"/>
                <w:snapToGrid/>
                <w:szCs w:val="24"/>
                <w:lang w:val="bg-BG"/>
              </w:rPr>
              <w:t xml:space="preserve">Декларация за минимални и държавни помощи е попълнена по образец и </w:t>
            </w:r>
            <w:r w:rsidR="009F0B39" w:rsidRPr="008F09EA">
              <w:rPr>
                <w:snapToGrid/>
                <w:szCs w:val="24"/>
                <w:lang w:val="bg-BG"/>
              </w:rPr>
              <w:t>подписана от поне едно от лицата, вписани като пре</w:t>
            </w:r>
            <w:r w:rsidR="009F0B39">
              <w:rPr>
                <w:snapToGrid/>
                <w:szCs w:val="24"/>
                <w:lang w:val="bg-BG"/>
              </w:rPr>
              <w:t xml:space="preserve">дставляващи </w:t>
            </w:r>
            <w:r w:rsidR="002D7A92" w:rsidRPr="00C02188">
              <w:rPr>
                <w:b/>
                <w:snapToGrid/>
                <w:szCs w:val="24"/>
                <w:lang w:val="bg-BG"/>
              </w:rPr>
              <w:t>КАНДИДАТА</w:t>
            </w:r>
            <w:r w:rsidR="002D7A92" w:rsidRPr="008F09EA">
              <w:rPr>
                <w:snapToGrid/>
                <w:szCs w:val="24"/>
                <w:lang w:val="bg-BG"/>
              </w:rPr>
              <w:t xml:space="preserve"> </w:t>
            </w:r>
            <w:r w:rsidR="009F0B39" w:rsidRPr="008F09EA">
              <w:rPr>
                <w:snapToGrid/>
                <w:szCs w:val="24"/>
                <w:lang w:val="bg-BG"/>
              </w:rPr>
              <w:t xml:space="preserve">в търговския регистър или определени като такива в учредителен акт, когато тези обстоятелства не подлежат </w:t>
            </w:r>
            <w:proofErr w:type="gramStart"/>
            <w:r w:rsidR="009F0B39" w:rsidRPr="008F09EA">
              <w:rPr>
                <w:snapToGrid/>
                <w:szCs w:val="24"/>
                <w:lang w:val="bg-BG"/>
              </w:rPr>
              <w:t>на</w:t>
            </w:r>
            <w:proofErr w:type="gramEnd"/>
            <w:r w:rsidR="009F0B39" w:rsidRPr="008F09EA">
              <w:rPr>
                <w:snapToGrid/>
                <w:szCs w:val="24"/>
                <w:lang w:val="bg-BG"/>
              </w:rPr>
              <w:t xml:space="preserve"> вписване – сканиран</w:t>
            </w:r>
            <w:r w:rsidR="007E3EED">
              <w:rPr>
                <w:snapToGrid/>
                <w:szCs w:val="24"/>
                <w:lang w:val="bg-BG"/>
              </w:rPr>
              <w:t>а</w:t>
            </w:r>
            <w:r w:rsidR="009F0B39" w:rsidRPr="008F09EA">
              <w:rPr>
                <w:snapToGrid/>
                <w:szCs w:val="24"/>
                <w:lang w:val="bg-BG"/>
              </w:rPr>
              <w:t xml:space="preserve"> и прикачен</w:t>
            </w:r>
            <w:r w:rsidR="007E3EED">
              <w:rPr>
                <w:snapToGrid/>
                <w:szCs w:val="24"/>
                <w:lang w:val="bg-BG"/>
              </w:rPr>
              <w:t>а</w:t>
            </w:r>
            <w:r w:rsidR="009F0B39" w:rsidRPr="008F09EA">
              <w:rPr>
                <w:snapToGrid/>
                <w:szCs w:val="24"/>
                <w:lang w:val="bg-BG"/>
              </w:rPr>
              <w:t xml:space="preserve">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01514BA6"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6CFC3CC"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B972E33"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1D40546" w14:textId="77777777" w:rsidR="009F0B39" w:rsidRPr="00166794" w:rsidRDefault="009F0B39" w:rsidP="007D3610">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166794">
              <w:rPr>
                <w:rFonts w:eastAsia="Calibri"/>
                <w:snapToGrid/>
                <w:szCs w:val="24"/>
                <w:lang w:val="bg-BG"/>
              </w:rPr>
              <w:t>При</w:t>
            </w:r>
            <w:r w:rsidR="00695B4D">
              <w:rPr>
                <w:rFonts w:eastAsia="Calibri"/>
                <w:snapToGrid/>
                <w:szCs w:val="24"/>
                <w:lang w:val="bg-BG"/>
              </w:rPr>
              <w:t>качени електронно подписани документи</w:t>
            </w:r>
            <w:r w:rsidRPr="00166794">
              <w:rPr>
                <w:rFonts w:eastAsia="Calibri"/>
                <w:snapToGrid/>
                <w:szCs w:val="24"/>
                <w:lang w:val="bg-BG"/>
              </w:rPr>
              <w:t xml:space="preserve">, </w:t>
            </w:r>
          </w:p>
          <w:p w14:paraId="7DDB2D19" w14:textId="77777777" w:rsidR="009F0B39" w:rsidRPr="008F09EA" w:rsidRDefault="009F0B39" w:rsidP="007D3610">
            <w:pPr>
              <w:spacing w:after="6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5C5E185C" w14:textId="77777777" w:rsidR="009F0B39" w:rsidRPr="00166794" w:rsidRDefault="009F0B39" w:rsidP="008B2D11">
            <w:pPr>
              <w:autoSpaceDE w:val="0"/>
              <w:autoSpaceDN w:val="0"/>
              <w:adjustRightInd w:val="0"/>
              <w:spacing w:after="120"/>
              <w:jc w:val="both"/>
              <w:rPr>
                <w:snapToGrid/>
                <w:color w:val="000000"/>
                <w:szCs w:val="24"/>
                <w:lang w:val="bg-BG" w:eastAsia="bg-BG"/>
              </w:rPr>
            </w:pPr>
            <w:r w:rsidRPr="00166794">
              <w:rPr>
                <w:snapToGrid/>
                <w:color w:val="000000"/>
                <w:szCs w:val="24"/>
                <w:lang w:val="bg-BG" w:eastAsia="bg-BG"/>
              </w:rPr>
              <w:t>В случай че Приложение</w:t>
            </w:r>
            <w:r w:rsidR="007B7C6A">
              <w:rPr>
                <w:snapToGrid/>
                <w:color w:val="000000"/>
                <w:szCs w:val="24"/>
                <w:lang w:val="bg-BG" w:eastAsia="bg-BG"/>
              </w:rPr>
              <w:t xml:space="preserve"> ІII</w:t>
            </w:r>
            <w:r w:rsidRPr="00166794">
              <w:rPr>
                <w:snapToGrid/>
                <w:color w:val="000000"/>
                <w:szCs w:val="24"/>
                <w:lang w:val="bg-BG" w:eastAsia="bg-BG"/>
              </w:rPr>
              <w:t xml:space="preserve"> Декларация за минимални и държавни помощи не е представена от кандидата или не е </w:t>
            </w:r>
            <w:r w:rsidRPr="00166794">
              <w:rPr>
                <w:snapToGrid/>
                <w:color w:val="000000"/>
                <w:szCs w:val="24"/>
                <w:lang w:val="bg-BG" w:eastAsia="bg-BG"/>
              </w:rPr>
              <w:lastRenderedPageBreak/>
              <w:t>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20D95A10" w14:textId="77777777" w:rsidR="009F0B39" w:rsidRPr="00166794" w:rsidRDefault="009F0B39" w:rsidP="008B2D11">
            <w:pPr>
              <w:spacing w:after="120"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4D60ED15" w14:textId="77777777" w:rsidR="009F0B39" w:rsidRPr="00FF0A42" w:rsidRDefault="009F0B39" w:rsidP="007D66F7">
            <w:pPr>
              <w:spacing w:after="60" w:line="259" w:lineRule="auto"/>
              <w:jc w:val="both"/>
              <w:rPr>
                <w:rFonts w:eastAsia="Calibri"/>
                <w:snapToGrid/>
                <w:szCs w:val="24"/>
                <w:lang w:val="bg-BG"/>
              </w:rPr>
            </w:pPr>
            <w:r w:rsidRPr="0016679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9F0B39" w:rsidRPr="00C47B0F" w14:paraId="1163052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12C58A9" w14:textId="77777777" w:rsidR="009F0B39" w:rsidRPr="00FF0A42" w:rsidRDefault="007B7C6A" w:rsidP="0056303B">
            <w:pPr>
              <w:tabs>
                <w:tab w:val="left" w:pos="460"/>
              </w:tabs>
              <w:spacing w:before="40" w:after="120" w:line="240" w:lineRule="exact"/>
              <w:jc w:val="both"/>
              <w:rPr>
                <w:rFonts w:eastAsia="Calibri"/>
                <w:snapToGrid/>
                <w:szCs w:val="24"/>
                <w:lang w:val="bg-BG"/>
              </w:rPr>
            </w:pPr>
            <w:r w:rsidRPr="00C47B0F">
              <w:rPr>
                <w:snapToGrid/>
                <w:szCs w:val="24"/>
                <w:lang w:val="ru-RU"/>
              </w:rPr>
              <w:lastRenderedPageBreak/>
              <w:t>5</w:t>
            </w:r>
            <w:r w:rsidR="0082765D" w:rsidRPr="00C47B0F">
              <w:rPr>
                <w:snapToGrid/>
                <w:szCs w:val="24"/>
                <w:lang w:val="ru-RU"/>
              </w:rPr>
              <w:t xml:space="preserve">. </w:t>
            </w:r>
            <w:r w:rsidR="009F0B39" w:rsidRPr="005E17BC">
              <w:rPr>
                <w:snapToGrid/>
                <w:szCs w:val="24"/>
                <w:lang w:val="bg-BG"/>
              </w:rPr>
              <w:t>Приложение</w:t>
            </w:r>
            <w:r w:rsidR="009F0B39">
              <w:rPr>
                <w:snapToGrid/>
                <w:szCs w:val="24"/>
                <w:lang w:val="bg-BG"/>
              </w:rPr>
              <w:t xml:space="preserve"> </w:t>
            </w:r>
            <w:r>
              <w:rPr>
                <w:snapToGrid/>
                <w:szCs w:val="24"/>
                <w:lang w:val="en-US"/>
              </w:rPr>
              <w:t>I</w:t>
            </w:r>
            <w:r w:rsidR="009F0B39">
              <w:rPr>
                <w:snapToGrid/>
                <w:szCs w:val="24"/>
                <w:lang w:val="bg-BG"/>
              </w:rPr>
              <w:t>V</w:t>
            </w:r>
            <w:r w:rsidR="004C348B">
              <w:rPr>
                <w:snapToGrid/>
                <w:szCs w:val="24"/>
                <w:lang w:val="bg-BG"/>
              </w:rPr>
              <w:t xml:space="preserve"> - </w:t>
            </w:r>
            <w:r w:rsidR="009F0B39" w:rsidRPr="005E17BC">
              <w:rPr>
                <w:snapToGrid/>
                <w:szCs w:val="24"/>
                <w:lang w:val="bg-BG"/>
              </w:rPr>
              <w:t xml:space="preserve">Декларация за предоставяне на данни от НСИ, </w:t>
            </w:r>
            <w:r w:rsidR="009F0B39">
              <w:rPr>
                <w:snapToGrid/>
                <w:szCs w:val="24"/>
                <w:lang w:val="bg-BG"/>
              </w:rPr>
              <w:t xml:space="preserve">попълнена по образец и </w:t>
            </w:r>
            <w:r w:rsidR="009F0B39" w:rsidRPr="005E17BC">
              <w:rPr>
                <w:snapToGrid/>
                <w:szCs w:val="24"/>
                <w:lang w:val="bg-BG"/>
              </w:rPr>
              <w:t>подписана от поне едно от предс</w:t>
            </w:r>
            <w:r w:rsidR="009F0B39">
              <w:rPr>
                <w:snapToGrid/>
                <w:szCs w:val="24"/>
                <w:lang w:val="bg-BG"/>
              </w:rPr>
              <w:t xml:space="preserve">тавляващите </w:t>
            </w:r>
            <w:r w:rsidR="00810901" w:rsidRPr="00F47123">
              <w:rPr>
                <w:b/>
                <w:snapToGrid/>
                <w:szCs w:val="24"/>
                <w:lang w:val="bg-BG"/>
              </w:rPr>
              <w:t>КАНДИДАТА</w:t>
            </w:r>
            <w:r w:rsidR="00810901">
              <w:rPr>
                <w:snapToGrid/>
                <w:szCs w:val="24"/>
                <w:lang w:val="bg-BG"/>
              </w:rPr>
              <w:t xml:space="preserve"> </w:t>
            </w:r>
            <w:r w:rsidR="009F0B39" w:rsidRPr="005E17BC">
              <w:rPr>
                <w:snapToGrid/>
                <w:szCs w:val="24"/>
                <w:lang w:val="bg-BG"/>
              </w:rPr>
              <w:t>лица</w:t>
            </w:r>
            <w:r w:rsidR="0044667C">
              <w:rPr>
                <w:snapToGrid/>
                <w:szCs w:val="24"/>
                <w:lang w:val="bg-BG"/>
              </w:rPr>
              <w:t xml:space="preserve"> -</w:t>
            </w:r>
            <w:r w:rsidR="009F0B39">
              <w:rPr>
                <w:snapToGrid/>
                <w:szCs w:val="24"/>
                <w:lang w:val="bg-BG"/>
              </w:rPr>
              <w:t xml:space="preserve"> сканирана </w:t>
            </w:r>
            <w:r w:rsidR="009F0B39" w:rsidRPr="005E17BC">
              <w:rPr>
                <w:snapToGrid/>
                <w:szCs w:val="24"/>
                <w:lang w:val="bg-BG"/>
              </w:rPr>
              <w:t>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D524F7E"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9C0779A"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7B93F31"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38B9F206" w14:textId="77777777" w:rsidR="009F0B39" w:rsidRPr="005E17BC" w:rsidRDefault="009F0B39" w:rsidP="00F47123">
            <w:pPr>
              <w:tabs>
                <w:tab w:val="left" w:pos="5704"/>
              </w:tabs>
              <w:autoSpaceDE w:val="0"/>
              <w:autoSpaceDN w:val="0"/>
              <w:adjustRightInd w:val="0"/>
              <w:spacing w:after="60"/>
              <w:jc w:val="both"/>
              <w:rPr>
                <w:snapToGrid/>
                <w:color w:val="000000"/>
                <w:szCs w:val="24"/>
                <w:lang w:val="bg-BG" w:eastAsia="bg-BG"/>
              </w:rPr>
            </w:pPr>
            <w:r w:rsidRPr="005E17BC">
              <w:rPr>
                <w:snapToGrid/>
                <w:color w:val="000000"/>
                <w:szCs w:val="24"/>
                <w:lang w:val="bg-BG" w:eastAsia="bg-BG"/>
              </w:rPr>
              <w:t xml:space="preserve">Източник на информация – ИСУН 2020, </w:t>
            </w:r>
            <w:r w:rsidR="00695B4D">
              <w:rPr>
                <w:snapToGrid/>
                <w:color w:val="000000"/>
                <w:szCs w:val="24"/>
                <w:lang w:val="bg-BG" w:eastAsia="bg-BG"/>
              </w:rPr>
              <w:t xml:space="preserve">секция 12 </w:t>
            </w:r>
            <w:r w:rsidRPr="005E17BC">
              <w:rPr>
                <w:snapToGrid/>
                <w:color w:val="000000"/>
                <w:szCs w:val="24"/>
                <w:lang w:val="bg-BG" w:eastAsia="bg-BG"/>
              </w:rPr>
              <w:t>При</w:t>
            </w:r>
            <w:r w:rsidR="00275BBC">
              <w:rPr>
                <w:snapToGrid/>
                <w:color w:val="000000"/>
                <w:szCs w:val="24"/>
                <w:lang w:val="bg-BG" w:eastAsia="bg-BG"/>
              </w:rPr>
              <w:t>качени електронно подписани документи</w:t>
            </w:r>
            <w:r w:rsidR="00F67E70">
              <w:rPr>
                <w:snapToGrid/>
                <w:color w:val="000000"/>
                <w:szCs w:val="24"/>
                <w:lang w:val="bg-BG" w:eastAsia="bg-BG"/>
              </w:rPr>
              <w:t>,</w:t>
            </w:r>
            <w:r w:rsidRPr="005E17BC">
              <w:rPr>
                <w:snapToGrid/>
                <w:color w:val="000000"/>
                <w:szCs w:val="24"/>
                <w:lang w:val="bg-BG" w:eastAsia="bg-BG"/>
              </w:rPr>
              <w:t xml:space="preserve"> </w:t>
            </w:r>
          </w:p>
          <w:p w14:paraId="5086A4FF" w14:textId="77777777" w:rsidR="009F0B39" w:rsidRPr="005E17BC" w:rsidRDefault="009F0B39" w:rsidP="007D3610">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5874BC27" w14:textId="77777777" w:rsidR="009F0B39" w:rsidRPr="00FF0A42" w:rsidRDefault="009F0B39" w:rsidP="004012FF">
            <w:pPr>
              <w:spacing w:after="60" w:line="259" w:lineRule="auto"/>
              <w:jc w:val="both"/>
              <w:rPr>
                <w:rFonts w:eastAsia="Calibri"/>
                <w:snapToGrid/>
                <w:szCs w:val="24"/>
                <w:lang w:val="bg-BG"/>
              </w:rPr>
            </w:pPr>
            <w:r w:rsidRPr="005E17BC">
              <w:rPr>
                <w:snapToGrid/>
                <w:color w:val="000000"/>
                <w:szCs w:val="24"/>
                <w:lang w:val="bg-BG" w:eastAsia="bg-BG"/>
              </w:rPr>
              <w:t xml:space="preserve">В случай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F47123">
              <w:rPr>
                <w:b/>
                <w:snapToGrid/>
                <w:color w:val="000000"/>
                <w:szCs w:val="24"/>
                <w:lang w:val="bg-BG" w:eastAsia="bg-BG"/>
              </w:rPr>
              <w:t>кандидата</w:t>
            </w:r>
            <w:r>
              <w:rPr>
                <w:snapToGrid/>
                <w:color w:val="000000"/>
                <w:szCs w:val="24"/>
                <w:lang w:val="bg-BG" w:eastAsia="bg-BG"/>
              </w:rPr>
              <w:t xml:space="preserve"> и</w:t>
            </w:r>
            <w:r w:rsidRPr="005E17BC">
              <w:rPr>
                <w:snapToGrid/>
                <w:color w:val="000000"/>
                <w:szCs w:val="24"/>
                <w:lang w:val="bg-BG" w:eastAsia="bg-BG"/>
              </w:rPr>
              <w:t>ли не е попълнена, или подписана коректно</w:t>
            </w:r>
            <w:r w:rsidRPr="00796FC5">
              <w:rPr>
                <w:snapToGrid/>
                <w:color w:val="000000"/>
                <w:szCs w:val="24"/>
                <w:lang w:val="bg-BG" w:eastAsia="bg-BG"/>
              </w:rPr>
              <w:t>, същата ще бъде изискана от кандидата преди договаряне, в случай на од</w:t>
            </w:r>
            <w:r w:rsidRPr="005E17BC">
              <w:rPr>
                <w:snapToGrid/>
                <w:color w:val="000000"/>
                <w:szCs w:val="24"/>
                <w:lang w:val="bg-BG" w:eastAsia="bg-BG"/>
              </w:rPr>
              <w:t>обрение на проектното предложение.</w:t>
            </w:r>
          </w:p>
        </w:tc>
      </w:tr>
      <w:tr w:rsidR="009F0B39" w:rsidRPr="00C47B0F" w14:paraId="00DDC07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EC8781D" w14:textId="77777777" w:rsidR="009F0B39" w:rsidRPr="00726BF9" w:rsidRDefault="007B7C6A" w:rsidP="0056303B">
            <w:pPr>
              <w:tabs>
                <w:tab w:val="left" w:pos="318"/>
              </w:tabs>
              <w:spacing w:before="40" w:after="120" w:line="240" w:lineRule="exact"/>
              <w:ind w:left="34"/>
              <w:jc w:val="both"/>
              <w:rPr>
                <w:rFonts w:eastAsia="Calibri"/>
                <w:snapToGrid/>
                <w:szCs w:val="24"/>
                <w:lang w:val="bg-BG"/>
              </w:rPr>
            </w:pPr>
            <w:r w:rsidRPr="00726BF9">
              <w:rPr>
                <w:rFonts w:eastAsia="Calibri"/>
                <w:snapToGrid/>
                <w:szCs w:val="24"/>
                <w:lang w:val="ru-RU"/>
              </w:rPr>
              <w:t>6</w:t>
            </w:r>
            <w:r w:rsidR="0056303B" w:rsidRPr="00726BF9">
              <w:rPr>
                <w:rFonts w:eastAsia="Calibri"/>
                <w:snapToGrid/>
                <w:szCs w:val="24"/>
                <w:lang w:val="bg-BG"/>
              </w:rPr>
              <w:t>.</w:t>
            </w:r>
            <w:r w:rsidR="009F0B39" w:rsidRPr="00726BF9">
              <w:rPr>
                <w:rFonts w:eastAsia="Calibri"/>
                <w:snapToGrid/>
                <w:szCs w:val="24"/>
                <w:lang w:val="bg-BG"/>
              </w:rPr>
              <w:t xml:space="preserve">Удостоверение за актуално състояние на </w:t>
            </w:r>
            <w:r w:rsidR="00810901" w:rsidRPr="00726BF9">
              <w:rPr>
                <w:rFonts w:eastAsia="Calibri"/>
                <w:b/>
                <w:snapToGrid/>
                <w:szCs w:val="24"/>
                <w:lang w:val="bg-BG"/>
              </w:rPr>
              <w:t>КАНДИДАТА</w:t>
            </w:r>
            <w:r w:rsidR="00810901" w:rsidRPr="00726BF9">
              <w:rPr>
                <w:rFonts w:eastAsia="Calibri"/>
                <w:snapToGrid/>
                <w:szCs w:val="24"/>
                <w:lang w:val="bg-BG"/>
              </w:rPr>
              <w:t xml:space="preserve"> </w:t>
            </w:r>
            <w:r w:rsidR="009F0B39" w:rsidRPr="00726BF9">
              <w:rPr>
                <w:rFonts w:eastAsia="Calibri"/>
                <w:snapToGrid/>
                <w:szCs w:val="24"/>
                <w:lang w:val="bg-BG"/>
              </w:rPr>
              <w:t>(ако е приложимо), издадено не по-рано от 3 месеца преди крайната дата на кандидатстване - сканирано и прикачено в ИСУН 2020.</w:t>
            </w:r>
          </w:p>
          <w:p w14:paraId="0BB4C210" w14:textId="77777777" w:rsidR="009F0B39" w:rsidRDefault="009F0B39" w:rsidP="002C0CC7">
            <w:pPr>
              <w:tabs>
                <w:tab w:val="left" w:pos="318"/>
              </w:tabs>
              <w:spacing w:before="40" w:after="120" w:line="240" w:lineRule="exact"/>
              <w:ind w:left="34"/>
              <w:jc w:val="both"/>
              <w:rPr>
                <w:rFonts w:eastAsia="Calibri"/>
                <w:b/>
                <w:i/>
                <w:snapToGrid/>
                <w:szCs w:val="24"/>
                <w:lang w:val="bg-BG"/>
              </w:rPr>
            </w:pPr>
            <w:r w:rsidRPr="00F47123">
              <w:rPr>
                <w:rFonts w:eastAsia="Calibri"/>
                <w:b/>
                <w:i/>
                <w:snapToGrid/>
                <w:szCs w:val="24"/>
                <w:lang w:val="bg-BG"/>
              </w:rPr>
              <w:t>В случай, че кандидатът е регистриран по Закона за Търговския регистър</w:t>
            </w:r>
            <w:r w:rsidR="002C0CC7">
              <w:rPr>
                <w:rFonts w:eastAsia="Calibri"/>
                <w:b/>
                <w:i/>
                <w:snapToGrid/>
                <w:szCs w:val="24"/>
                <w:lang w:val="bg-BG"/>
              </w:rPr>
              <w:t xml:space="preserve"> или информацията е публична</w:t>
            </w:r>
            <w:r w:rsidRPr="00F47123">
              <w:rPr>
                <w:rFonts w:eastAsia="Calibri"/>
                <w:b/>
                <w:i/>
                <w:snapToGrid/>
                <w:szCs w:val="24"/>
                <w:lang w:val="bg-BG"/>
              </w:rPr>
              <w:t>, това обстоятелство ще се проверява по служебен път</w:t>
            </w:r>
            <w:r w:rsidR="002C0CC7">
              <w:rPr>
                <w:rFonts w:eastAsia="Calibri"/>
                <w:b/>
                <w:i/>
                <w:snapToGrid/>
                <w:szCs w:val="24"/>
                <w:lang w:val="bg-BG"/>
              </w:rPr>
              <w:t>.</w:t>
            </w:r>
          </w:p>
          <w:p w14:paraId="308584E7" w14:textId="77777777" w:rsidR="00DB7012" w:rsidRDefault="00DB7012" w:rsidP="00DB7012">
            <w:pPr>
              <w:tabs>
                <w:tab w:val="left" w:pos="-284"/>
              </w:tabs>
              <w:spacing w:before="120" w:after="120"/>
              <w:jc w:val="both"/>
              <w:rPr>
                <w:szCs w:val="24"/>
              </w:rPr>
            </w:pPr>
            <w:proofErr w:type="spellStart"/>
            <w:r>
              <w:rPr>
                <w:szCs w:val="24"/>
              </w:rPr>
              <w:t>Не</w:t>
            </w:r>
            <w:proofErr w:type="spellEnd"/>
            <w:r>
              <w:rPr>
                <w:szCs w:val="24"/>
              </w:rPr>
              <w:t xml:space="preserve"> е </w:t>
            </w:r>
            <w:proofErr w:type="spellStart"/>
            <w:r>
              <w:rPr>
                <w:szCs w:val="24"/>
              </w:rPr>
              <w:t>приложимо</w:t>
            </w:r>
            <w:proofErr w:type="spellEnd"/>
            <w:r>
              <w:rPr>
                <w:szCs w:val="24"/>
              </w:rPr>
              <w:t xml:space="preserve"> </w:t>
            </w:r>
            <w:proofErr w:type="spellStart"/>
            <w:r>
              <w:rPr>
                <w:szCs w:val="24"/>
              </w:rPr>
              <w:t>за</w:t>
            </w:r>
            <w:proofErr w:type="spellEnd"/>
            <w:r>
              <w:rPr>
                <w:szCs w:val="24"/>
              </w:rPr>
              <w:t xml:space="preserve"> </w:t>
            </w:r>
            <w:proofErr w:type="spellStart"/>
            <w:r>
              <w:rPr>
                <w:szCs w:val="24"/>
              </w:rPr>
              <w:t>общини</w:t>
            </w:r>
            <w:proofErr w:type="spellEnd"/>
            <w:r>
              <w:rPr>
                <w:szCs w:val="24"/>
              </w:rPr>
              <w:t>.</w:t>
            </w:r>
          </w:p>
          <w:p w14:paraId="0D486863" w14:textId="77777777" w:rsidR="00DB7012" w:rsidRPr="00F47123" w:rsidRDefault="00DB7012" w:rsidP="002C0CC7">
            <w:pPr>
              <w:tabs>
                <w:tab w:val="left" w:pos="318"/>
              </w:tabs>
              <w:spacing w:before="40" w:after="120" w:line="240" w:lineRule="exact"/>
              <w:ind w:left="34"/>
              <w:jc w:val="both"/>
              <w:rPr>
                <w:rFonts w:eastAsia="Calibri"/>
                <w:b/>
                <w: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2DD968F8"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89CC51E"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142CD45"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AC97A79" w14:textId="77777777" w:rsidR="00502257" w:rsidRPr="00FF0A42" w:rsidRDefault="009F0B39" w:rsidP="007D3610">
            <w:pPr>
              <w:spacing w:after="60" w:line="259" w:lineRule="auto"/>
              <w:jc w:val="both"/>
              <w:rPr>
                <w:rFonts w:eastAsia="Calibri"/>
                <w:snapToGrid/>
                <w:szCs w:val="24"/>
                <w:lang w:val="bg-BG"/>
              </w:rPr>
            </w:pPr>
            <w:r w:rsidRPr="00FF0A42">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FF0A42">
              <w:rPr>
                <w:rFonts w:eastAsia="Calibri"/>
                <w:snapToGrid/>
                <w:szCs w:val="24"/>
                <w:lang w:val="bg-BG"/>
              </w:rPr>
              <w:t>Прикачени електронно подписани документи“</w:t>
            </w:r>
          </w:p>
          <w:p w14:paraId="1E6C6CD2" w14:textId="77777777" w:rsidR="009F0B39" w:rsidRPr="00D8610C" w:rsidRDefault="009F0B39" w:rsidP="007D3610">
            <w:pPr>
              <w:spacing w:after="60" w:line="259" w:lineRule="auto"/>
              <w:jc w:val="both"/>
              <w:rPr>
                <w:rFonts w:eastAsia="Calibri"/>
                <w:snapToGrid/>
                <w:szCs w:val="24"/>
                <w:u w:val="single"/>
                <w:lang w:val="bg-BG"/>
              </w:rPr>
            </w:pPr>
            <w:r w:rsidRPr="00D8610C">
              <w:rPr>
                <w:rFonts w:eastAsia="Calibri"/>
                <w:snapToGrid/>
                <w:szCs w:val="24"/>
                <w:u w:val="single"/>
                <w:lang w:val="bg-BG"/>
              </w:rPr>
              <w:t>Принципни действия:</w:t>
            </w:r>
          </w:p>
          <w:p w14:paraId="409772DB" w14:textId="77777777" w:rsidR="009F0B39" w:rsidRPr="00FF0A42" w:rsidRDefault="009F0B39" w:rsidP="007D3610">
            <w:pPr>
              <w:spacing w:line="259" w:lineRule="auto"/>
              <w:jc w:val="both"/>
              <w:rPr>
                <w:rFonts w:eastAsia="Calibri"/>
                <w:snapToGrid/>
                <w:szCs w:val="24"/>
                <w:lang w:val="bg-BG"/>
              </w:rPr>
            </w:pPr>
            <w:r w:rsidRPr="00FF0A42">
              <w:rPr>
                <w:rFonts w:eastAsia="Calibri"/>
                <w:snapToGrid/>
                <w:szCs w:val="24"/>
                <w:lang w:val="bg-BG"/>
              </w:rPr>
              <w:t>В случай че кандидатът не е представил удостоверение за актуално състояние или представеното е издадено по-рано от 3 месеца преди срока за кандидатстване</w:t>
            </w:r>
            <w:r w:rsidR="00F41418">
              <w:rPr>
                <w:rFonts w:eastAsia="Calibri"/>
                <w:snapToGrid/>
                <w:szCs w:val="24"/>
                <w:lang w:val="bg-BG"/>
              </w:rPr>
              <w:t xml:space="preserve"> и информацията не може да се провери в търговския регистър</w:t>
            </w:r>
            <w:r w:rsidR="002C0CC7">
              <w:rPr>
                <w:rFonts w:eastAsia="Calibri"/>
                <w:snapToGrid/>
                <w:szCs w:val="24"/>
                <w:lang w:val="bg-BG"/>
              </w:rPr>
              <w:t xml:space="preserve"> или други регистри</w:t>
            </w:r>
            <w:r w:rsidRPr="00FF0A42">
              <w:rPr>
                <w:rFonts w:eastAsia="Calibri"/>
                <w:snapToGrid/>
                <w:szCs w:val="24"/>
                <w:lang w:val="bg-BG"/>
              </w:rPr>
              <w:t>, същото ще бъде изискано от кандидата като пояснителна информация.</w:t>
            </w:r>
          </w:p>
          <w:p w14:paraId="0D1E08BD" w14:textId="77777777" w:rsidR="00870F96"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Актуалното състояние </w:t>
            </w:r>
            <w:r w:rsidR="00CA7A3F">
              <w:rPr>
                <w:rFonts w:eastAsia="Calibri"/>
                <w:snapToGrid/>
                <w:szCs w:val="24"/>
                <w:lang w:val="bg-BG"/>
              </w:rPr>
              <w:t xml:space="preserve">на кандидата </w:t>
            </w:r>
            <w:r w:rsidRPr="00FF0A42">
              <w:rPr>
                <w:rFonts w:eastAsia="Calibri"/>
                <w:snapToGrid/>
                <w:szCs w:val="24"/>
                <w:lang w:val="bg-BG"/>
              </w:rPr>
              <w:t xml:space="preserve">следва да се представи в срока, определен от оценителната комисия. </w:t>
            </w:r>
          </w:p>
          <w:p w14:paraId="5441F195" w14:textId="77777777" w:rsidR="009F0B39" w:rsidRPr="00FF0A42"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Непредставянето </w:t>
            </w:r>
            <w:r w:rsidR="00870F96" w:rsidRPr="00FB45DA">
              <w:rPr>
                <w:snapToGrid/>
                <w:szCs w:val="24"/>
                <w:lang w:val="bg-BG"/>
              </w:rPr>
              <w:t>на удостоверение за актуално състояние като пояснителна информация</w:t>
            </w:r>
            <w:r w:rsidRPr="00FF0A42">
              <w:rPr>
                <w:rFonts w:eastAsia="Calibri"/>
                <w:snapToGrid/>
                <w:szCs w:val="24"/>
                <w:lang w:val="bg-BG"/>
              </w:rPr>
              <w:t xml:space="preserve"> </w:t>
            </w:r>
            <w:r w:rsidR="00F41418">
              <w:rPr>
                <w:rFonts w:eastAsia="Calibri"/>
                <w:snapToGrid/>
                <w:szCs w:val="24"/>
                <w:lang w:val="bg-BG"/>
              </w:rPr>
              <w:t xml:space="preserve">(когато информацията не може да се провери в търговския регистър) </w:t>
            </w:r>
            <w:r w:rsidRPr="00FF0A42">
              <w:rPr>
                <w:rFonts w:eastAsia="Calibri"/>
                <w:snapToGrid/>
                <w:szCs w:val="24"/>
                <w:lang w:val="bg-BG"/>
              </w:rPr>
              <w:t>е основание за отхвърляне на проектното предложение.</w:t>
            </w:r>
          </w:p>
        </w:tc>
      </w:tr>
      <w:tr w:rsidR="009F0B39" w:rsidRPr="006E1FED" w14:paraId="3CDC30FA" w14:textId="77777777" w:rsidTr="00EC1607">
        <w:trPr>
          <w:trHeight w:val="699"/>
        </w:trPr>
        <w:tc>
          <w:tcPr>
            <w:tcW w:w="6494" w:type="dxa"/>
            <w:gridSpan w:val="4"/>
            <w:tcBorders>
              <w:top w:val="single" w:sz="4" w:space="0" w:color="auto"/>
              <w:left w:val="single" w:sz="4" w:space="0" w:color="auto"/>
              <w:bottom w:val="single" w:sz="4" w:space="0" w:color="auto"/>
              <w:right w:val="single" w:sz="4" w:space="0" w:color="auto"/>
            </w:tcBorders>
          </w:tcPr>
          <w:p w14:paraId="562C6453" w14:textId="198C38D0" w:rsidR="00EC1607" w:rsidRDefault="00817FD3" w:rsidP="008132B4">
            <w:pPr>
              <w:tabs>
                <w:tab w:val="left" w:pos="318"/>
              </w:tabs>
              <w:spacing w:before="40" w:after="120" w:line="240" w:lineRule="exact"/>
              <w:jc w:val="both"/>
              <w:rPr>
                <w:rFonts w:eastAsia="Calibri"/>
                <w:snapToGrid/>
                <w:szCs w:val="24"/>
                <w:lang w:val="bg-BG"/>
              </w:rPr>
            </w:pPr>
            <w:r w:rsidRPr="00C47B0F">
              <w:rPr>
                <w:rFonts w:eastAsia="Calibri"/>
                <w:snapToGrid/>
                <w:szCs w:val="24"/>
                <w:lang w:val="ru-RU"/>
              </w:rPr>
              <w:t>7</w:t>
            </w:r>
            <w:r w:rsidR="0056303B" w:rsidRPr="002C550E">
              <w:rPr>
                <w:rFonts w:eastAsia="Calibri"/>
                <w:snapToGrid/>
                <w:szCs w:val="24"/>
                <w:lang w:val="bg-BG"/>
              </w:rPr>
              <w:t>.</w:t>
            </w:r>
            <w:r w:rsidR="0016096E" w:rsidRPr="00C47B0F">
              <w:rPr>
                <w:rFonts w:eastAsia="Calibri"/>
                <w:snapToGrid/>
                <w:szCs w:val="24"/>
                <w:lang w:val="ru-RU"/>
              </w:rPr>
              <w:t xml:space="preserve"> </w:t>
            </w:r>
            <w:r w:rsidR="008132B4" w:rsidRPr="002C550E">
              <w:rPr>
                <w:rFonts w:eastAsia="Calibri"/>
                <w:snapToGrid/>
                <w:szCs w:val="24"/>
                <w:lang w:val="bg-BG"/>
              </w:rPr>
              <w:t xml:space="preserve">Счетоводен баланс на </w:t>
            </w:r>
            <w:r w:rsidR="008132B4" w:rsidRPr="002C550E">
              <w:rPr>
                <w:rFonts w:eastAsia="Calibri"/>
                <w:b/>
                <w:snapToGrid/>
                <w:szCs w:val="24"/>
                <w:lang w:val="bg-BG"/>
              </w:rPr>
              <w:t>КАНДИДАТА</w:t>
            </w:r>
            <w:r w:rsidR="008132B4" w:rsidRPr="002C550E">
              <w:rPr>
                <w:rFonts w:eastAsia="Calibri"/>
                <w:snapToGrid/>
                <w:szCs w:val="24"/>
                <w:lang w:val="bg-BG"/>
              </w:rPr>
              <w:t xml:space="preserve"> </w:t>
            </w:r>
            <w:r w:rsidR="008132B4">
              <w:rPr>
                <w:rFonts w:eastAsia="Calibri"/>
                <w:snapToGrid/>
                <w:szCs w:val="24"/>
                <w:lang w:val="bg-BG"/>
              </w:rPr>
              <w:t xml:space="preserve">за </w:t>
            </w:r>
            <w:r w:rsidR="008D562D">
              <w:rPr>
                <w:rFonts w:eastAsia="Calibri"/>
                <w:snapToGrid/>
                <w:szCs w:val="24"/>
                <w:lang w:val="bg-BG"/>
              </w:rPr>
              <w:t>предходната</w:t>
            </w:r>
            <w:ins w:id="3" w:author="User" w:date="2019-03-21T13:15:00Z">
              <w:r w:rsidR="004F740F">
                <w:rPr>
                  <w:rFonts w:eastAsia="Calibri"/>
                  <w:snapToGrid/>
                  <w:szCs w:val="24"/>
                  <w:lang w:val="bg-BG"/>
                </w:rPr>
                <w:t xml:space="preserve"> </w:t>
              </w:r>
            </w:ins>
            <w:r w:rsidR="008132B4">
              <w:rPr>
                <w:rFonts w:eastAsia="Calibri"/>
                <w:snapToGrid/>
                <w:szCs w:val="24"/>
                <w:lang w:val="bg-BG"/>
              </w:rPr>
              <w:t>финансова година</w:t>
            </w:r>
            <w:r w:rsidR="002720A1">
              <w:rPr>
                <w:rFonts w:eastAsia="Calibri"/>
                <w:snapToGrid/>
                <w:szCs w:val="24"/>
                <w:lang w:val="bg-BG"/>
              </w:rPr>
              <w:t xml:space="preserve"> – сканиран и прикачен</w:t>
            </w:r>
            <w:r w:rsidR="008132B4" w:rsidRPr="002C550E">
              <w:rPr>
                <w:rFonts w:eastAsia="Calibri"/>
                <w:snapToGrid/>
                <w:szCs w:val="24"/>
                <w:lang w:val="bg-BG"/>
              </w:rPr>
              <w:t xml:space="preserve"> в ИСУН 2020.</w:t>
            </w:r>
            <w:r w:rsidR="002720A1">
              <w:rPr>
                <w:rFonts w:eastAsia="Calibri"/>
                <w:snapToGrid/>
                <w:szCs w:val="24"/>
                <w:lang w:val="bg-BG"/>
              </w:rPr>
              <w:t xml:space="preserve"> /</w:t>
            </w:r>
            <w:r w:rsidR="00726BF9">
              <w:rPr>
                <w:rFonts w:eastAsia="Calibri"/>
                <w:snapToGrid/>
                <w:szCs w:val="24"/>
                <w:lang w:val="bg-BG"/>
              </w:rPr>
              <w:t xml:space="preserve"> </w:t>
            </w:r>
            <w:r w:rsidR="002720A1">
              <w:rPr>
                <w:rFonts w:eastAsia="Calibri"/>
                <w:snapToGrid/>
                <w:szCs w:val="24"/>
                <w:lang w:val="bg-BG"/>
              </w:rPr>
              <w:t>н</w:t>
            </w:r>
            <w:r w:rsidR="00EC1607" w:rsidRPr="00EC1607">
              <w:rPr>
                <w:rFonts w:eastAsia="Calibri"/>
                <w:snapToGrid/>
                <w:szCs w:val="24"/>
                <w:lang w:val="bg-BG"/>
              </w:rPr>
              <w:t>еприложимо за кандидати- общини/</w:t>
            </w:r>
          </w:p>
          <w:p w14:paraId="2B6AAECE" w14:textId="77777777" w:rsidR="00A06C9C" w:rsidRPr="00606579" w:rsidRDefault="00A06C9C" w:rsidP="00A06C9C">
            <w:pPr>
              <w:tabs>
                <w:tab w:val="left" w:pos="318"/>
              </w:tabs>
              <w:jc w:val="both"/>
              <w:rPr>
                <w:rFonts w:eastAsia="Calibri"/>
                <w:snapToGrid/>
                <w:szCs w:val="24"/>
                <w:lang w:val="bg-BG"/>
              </w:rPr>
            </w:pPr>
            <w:r w:rsidRPr="00FC3525">
              <w:rPr>
                <w:rFonts w:eastAsia="Calibri"/>
                <w:snapToGrid/>
                <w:szCs w:val="24"/>
                <w:lang w:val="bg-BG"/>
              </w:rPr>
              <w:t xml:space="preserve">В случай че счетоводният баланс за предходната финансова година е подаден към  Националния статистически институт </w:t>
            </w:r>
            <w:r w:rsidRPr="00FC3525">
              <w:rPr>
                <w:rFonts w:eastAsia="Calibri"/>
                <w:snapToGrid/>
                <w:szCs w:val="24"/>
                <w:lang w:val="bg-BG"/>
              </w:rPr>
              <w:lastRenderedPageBreak/>
              <w:t>(НСИ),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227814AC" w14:textId="77777777" w:rsidR="00A06C9C" w:rsidRDefault="00A06C9C" w:rsidP="008132B4">
            <w:pPr>
              <w:tabs>
                <w:tab w:val="left" w:pos="318"/>
              </w:tabs>
              <w:spacing w:before="40" w:after="120" w:line="240" w:lineRule="exact"/>
              <w:jc w:val="both"/>
              <w:rPr>
                <w:rFonts w:eastAsia="Calibri"/>
                <w:snapToGrid/>
                <w:szCs w:val="24"/>
                <w:lang w:val="bg-BG"/>
              </w:rPr>
            </w:pPr>
          </w:p>
          <w:tbl>
            <w:tblPr>
              <w:tblW w:w="0" w:type="auto"/>
              <w:tblBorders>
                <w:top w:val="nil"/>
                <w:left w:val="nil"/>
                <w:bottom w:val="nil"/>
                <w:right w:val="nil"/>
              </w:tblBorders>
              <w:tblLayout w:type="fixed"/>
              <w:tblLook w:val="0000" w:firstRow="0" w:lastRow="0" w:firstColumn="0" w:lastColumn="0" w:noHBand="0" w:noVBand="0"/>
            </w:tblPr>
            <w:tblGrid>
              <w:gridCol w:w="5027"/>
            </w:tblGrid>
            <w:tr w:rsidR="00EC1607" w:rsidRPr="00EC1607" w14:paraId="0C28F152" w14:textId="77777777">
              <w:trPr>
                <w:trHeight w:val="377"/>
              </w:trPr>
              <w:tc>
                <w:tcPr>
                  <w:tcW w:w="5027" w:type="dxa"/>
                </w:tcPr>
                <w:p w14:paraId="0011A39E" w14:textId="77777777" w:rsidR="00EC1607" w:rsidRPr="00EC1607" w:rsidRDefault="00EC1607" w:rsidP="00EC1607">
                  <w:pPr>
                    <w:autoSpaceDE w:val="0"/>
                    <w:autoSpaceDN w:val="0"/>
                    <w:adjustRightInd w:val="0"/>
                    <w:rPr>
                      <w:snapToGrid/>
                      <w:color w:val="000000"/>
                      <w:szCs w:val="24"/>
                      <w:lang w:val="bg-BG" w:eastAsia="bg-BG"/>
                    </w:rPr>
                  </w:pPr>
                  <w:r w:rsidRPr="00EC1607">
                    <w:rPr>
                      <w:rFonts w:ascii="Symbol" w:hAnsi="Symbol"/>
                      <w:snapToGrid/>
                      <w:color w:val="000000"/>
                      <w:szCs w:val="24"/>
                      <w:lang w:val="bg-BG" w:eastAsia="bg-BG"/>
                    </w:rPr>
                    <w:t></w:t>
                  </w:r>
                  <w:r w:rsidRPr="00EC1607">
                    <w:rPr>
                      <w:rFonts w:ascii="Symbol" w:hAnsi="Symbol"/>
                      <w:snapToGrid/>
                      <w:color w:val="000000"/>
                      <w:szCs w:val="24"/>
                      <w:lang w:val="bg-BG" w:eastAsia="bg-BG"/>
                    </w:rPr>
                    <w:t></w:t>
                  </w:r>
                  <w:r w:rsidRPr="00EC1607">
                    <w:rPr>
                      <w:snapToGrid/>
                      <w:color w:val="000000"/>
                      <w:szCs w:val="24"/>
                      <w:lang w:val="bg-BG" w:eastAsia="bg-BG"/>
                    </w:rPr>
                    <w:t xml:space="preserve">За </w:t>
                  </w:r>
                  <w:proofErr w:type="spellStart"/>
                  <w:r w:rsidRPr="00EC1607">
                    <w:rPr>
                      <w:snapToGrid/>
                      <w:color w:val="000000"/>
                      <w:szCs w:val="24"/>
                      <w:lang w:val="bg-BG" w:eastAsia="bg-BG"/>
                    </w:rPr>
                    <w:t>новорегистрираните</w:t>
                  </w:r>
                  <w:proofErr w:type="spellEnd"/>
                  <w:r w:rsidRPr="00EC1607">
                    <w:rPr>
                      <w:snapToGrid/>
                      <w:color w:val="000000"/>
                      <w:szCs w:val="24"/>
                      <w:lang w:val="bg-BG" w:eastAsia="bg-BG"/>
                    </w:rPr>
                    <w:t xml:space="preserve">/новосъздадените организации – Счетоводен баланс за месеците, през които организацията е съществувала през текущата година – сканирани и прикачени в ИСУН 2020. </w:t>
                  </w:r>
                </w:p>
                <w:p w14:paraId="3FBE8CB6" w14:textId="77777777" w:rsidR="00EC1607" w:rsidRPr="00EC1607" w:rsidRDefault="00EC1607" w:rsidP="00EC1607">
                  <w:pPr>
                    <w:autoSpaceDE w:val="0"/>
                    <w:autoSpaceDN w:val="0"/>
                    <w:adjustRightInd w:val="0"/>
                    <w:rPr>
                      <w:snapToGrid/>
                      <w:color w:val="000000"/>
                      <w:sz w:val="19"/>
                      <w:szCs w:val="19"/>
                      <w:lang w:val="bg-BG" w:eastAsia="bg-BG"/>
                    </w:rPr>
                  </w:pPr>
                </w:p>
              </w:tc>
            </w:tr>
          </w:tbl>
          <w:p w14:paraId="3FCDAD3A" w14:textId="5C30E0A4" w:rsidR="009F0B39" w:rsidRPr="00EC1607" w:rsidRDefault="008132B4" w:rsidP="00A06C9C">
            <w:pPr>
              <w:tabs>
                <w:tab w:val="left" w:pos="460"/>
              </w:tabs>
              <w:spacing w:before="40" w:after="120" w:line="240" w:lineRule="exact"/>
              <w:ind w:left="34"/>
              <w:jc w:val="both"/>
              <w:rPr>
                <w:rFonts w:eastAsia="Calibri"/>
                <w:snapToGrid/>
                <w:szCs w:val="24"/>
                <w:lang w:val="en-US"/>
              </w:rPr>
            </w:pPr>
            <w:r w:rsidRPr="002C550E">
              <w:rPr>
                <w:rFonts w:eastAsia="Calibri"/>
                <w:snapToGrid/>
                <w:szCs w:val="24"/>
                <w:lang w:val="bg-BG"/>
              </w:rPr>
              <w:t xml:space="preserve">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w:t>
            </w:r>
          </w:p>
        </w:tc>
        <w:tc>
          <w:tcPr>
            <w:tcW w:w="594" w:type="dxa"/>
            <w:gridSpan w:val="2"/>
            <w:tcBorders>
              <w:top w:val="single" w:sz="4" w:space="0" w:color="auto"/>
              <w:left w:val="single" w:sz="4" w:space="0" w:color="auto"/>
              <w:bottom w:val="single" w:sz="4" w:space="0" w:color="auto"/>
              <w:right w:val="single" w:sz="4" w:space="0" w:color="auto"/>
            </w:tcBorders>
          </w:tcPr>
          <w:p w14:paraId="507B5AB1"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753233A"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3B7B2344"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E04AE35" w14:textId="77777777" w:rsidR="008132B4" w:rsidRDefault="008132B4" w:rsidP="008132B4">
            <w:pPr>
              <w:spacing w:after="160" w:line="259" w:lineRule="auto"/>
              <w:jc w:val="both"/>
              <w:rPr>
                <w:snapToGrid/>
                <w:szCs w:val="24"/>
                <w:lang w:val="bg-BG"/>
              </w:rPr>
            </w:pPr>
            <w:r w:rsidRPr="00F0728B">
              <w:rPr>
                <w:rFonts w:eastAsia="Calibri"/>
                <w:snapToGrid/>
                <w:szCs w:val="24"/>
                <w:lang w:val="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 Счетоводен баланс</w:t>
            </w:r>
          </w:p>
          <w:p w14:paraId="149C2489" w14:textId="77777777" w:rsidR="008132B4" w:rsidRPr="00AD0D88" w:rsidRDefault="008132B4" w:rsidP="008132B4">
            <w:pPr>
              <w:spacing w:after="160" w:line="259" w:lineRule="auto"/>
              <w:jc w:val="both"/>
              <w:rPr>
                <w:rFonts w:eastAsia="Calibri"/>
                <w:snapToGrid/>
                <w:szCs w:val="24"/>
                <w:u w:val="single"/>
                <w:lang w:val="bg-BG"/>
              </w:rPr>
            </w:pPr>
            <w:r>
              <w:rPr>
                <w:rFonts w:eastAsia="Calibri"/>
                <w:snapToGrid/>
                <w:szCs w:val="24"/>
                <w:u w:val="single"/>
                <w:lang w:val="bg-BG"/>
              </w:rPr>
              <w:t>П</w:t>
            </w:r>
            <w:r w:rsidRPr="00AD0D88">
              <w:rPr>
                <w:rFonts w:eastAsia="Calibri"/>
                <w:snapToGrid/>
                <w:szCs w:val="24"/>
                <w:u w:val="single"/>
                <w:lang w:val="bg-BG"/>
              </w:rPr>
              <w:t>ринципни действия:</w:t>
            </w:r>
          </w:p>
          <w:p w14:paraId="45326A38" w14:textId="77777777" w:rsidR="008132B4" w:rsidRPr="00F0728B" w:rsidRDefault="008132B4" w:rsidP="008132B4">
            <w:pPr>
              <w:spacing w:after="160" w:line="259" w:lineRule="auto"/>
              <w:jc w:val="both"/>
              <w:rPr>
                <w:rFonts w:eastAsia="Calibri"/>
                <w:snapToGrid/>
                <w:szCs w:val="24"/>
                <w:lang w:val="bg-BG"/>
              </w:rPr>
            </w:pPr>
            <w:r w:rsidRPr="00F0728B">
              <w:rPr>
                <w:rFonts w:eastAsia="Calibri"/>
                <w:snapToGrid/>
                <w:szCs w:val="24"/>
                <w:lang w:val="bg-BG"/>
              </w:rPr>
              <w:t xml:space="preserve">В случай че не </w:t>
            </w:r>
            <w:r w:rsidR="006312FE">
              <w:rPr>
                <w:rFonts w:eastAsia="Calibri"/>
                <w:snapToGrid/>
                <w:szCs w:val="24"/>
                <w:lang w:val="bg-BG"/>
              </w:rPr>
              <w:t>е</w:t>
            </w:r>
            <w:r>
              <w:rPr>
                <w:rFonts w:eastAsia="Calibri"/>
                <w:snapToGrid/>
                <w:szCs w:val="24"/>
                <w:lang w:val="bg-BG"/>
              </w:rPr>
              <w:t xml:space="preserve"> </w:t>
            </w:r>
            <w:r w:rsidRPr="00F0728B">
              <w:rPr>
                <w:rFonts w:eastAsia="Calibri"/>
                <w:snapToGrid/>
                <w:szCs w:val="24"/>
                <w:lang w:val="bg-BG"/>
              </w:rPr>
              <w:t>представ</w:t>
            </w:r>
            <w:r>
              <w:rPr>
                <w:rFonts w:eastAsia="Calibri"/>
                <w:snapToGrid/>
                <w:szCs w:val="24"/>
                <w:lang w:val="bg-BG"/>
              </w:rPr>
              <w:t>ен</w:t>
            </w:r>
            <w:r w:rsidRPr="00F0728B">
              <w:rPr>
                <w:rFonts w:eastAsia="Calibri"/>
                <w:snapToGrid/>
                <w:szCs w:val="24"/>
                <w:lang w:val="bg-BG"/>
              </w:rPr>
              <w:t xml:space="preserve"> Счетоводен баланс </w:t>
            </w:r>
            <w:r>
              <w:rPr>
                <w:rFonts w:eastAsia="Calibri"/>
                <w:snapToGrid/>
                <w:szCs w:val="24"/>
                <w:lang w:val="bg-BG"/>
              </w:rPr>
              <w:t xml:space="preserve">на кандидата </w:t>
            </w:r>
            <w:r w:rsidRPr="00F0728B">
              <w:rPr>
                <w:rFonts w:eastAsia="Calibri"/>
                <w:snapToGrid/>
                <w:szCs w:val="24"/>
                <w:lang w:val="bg-BG"/>
              </w:rPr>
              <w:t xml:space="preserve">за </w:t>
            </w:r>
            <w:r w:rsidRPr="00F0728B">
              <w:rPr>
                <w:rFonts w:eastAsia="Calibri"/>
                <w:snapToGrid/>
                <w:szCs w:val="24"/>
                <w:lang w:val="bg-BG"/>
              </w:rPr>
              <w:lastRenderedPageBreak/>
              <w:t>съответн</w:t>
            </w:r>
            <w:r>
              <w:rPr>
                <w:rFonts w:eastAsia="Calibri"/>
                <w:snapToGrid/>
                <w:szCs w:val="24"/>
                <w:lang w:val="bg-BG"/>
              </w:rPr>
              <w:t>ата</w:t>
            </w:r>
            <w:r w:rsidRPr="00F0728B">
              <w:rPr>
                <w:rFonts w:eastAsia="Calibri"/>
                <w:snapToGrid/>
                <w:szCs w:val="24"/>
                <w:lang w:val="bg-BG"/>
              </w:rPr>
              <w:t xml:space="preserve"> финансов</w:t>
            </w:r>
            <w:r>
              <w:rPr>
                <w:rFonts w:eastAsia="Calibri"/>
                <w:snapToGrid/>
                <w:szCs w:val="24"/>
                <w:lang w:val="bg-BG"/>
              </w:rPr>
              <w:t>а</w:t>
            </w:r>
            <w:r w:rsidRPr="00F0728B">
              <w:rPr>
                <w:rFonts w:eastAsia="Calibri"/>
                <w:snapToGrid/>
                <w:szCs w:val="24"/>
                <w:lang w:val="bg-BG"/>
              </w:rPr>
              <w:t xml:space="preserve"> годин</w:t>
            </w:r>
            <w:r>
              <w:rPr>
                <w:rFonts w:eastAsia="Calibri"/>
                <w:snapToGrid/>
                <w:szCs w:val="24"/>
                <w:lang w:val="bg-BG"/>
              </w:rPr>
              <w:t>а и не мо</w:t>
            </w:r>
            <w:r w:rsidR="006312FE">
              <w:rPr>
                <w:rFonts w:eastAsia="Calibri"/>
                <w:snapToGrid/>
                <w:szCs w:val="24"/>
                <w:lang w:val="bg-BG"/>
              </w:rPr>
              <w:t>же</w:t>
            </w:r>
            <w:r>
              <w:rPr>
                <w:rFonts w:eastAsia="Calibri"/>
                <w:snapToGrid/>
                <w:szCs w:val="24"/>
                <w:lang w:val="bg-BG"/>
              </w:rPr>
              <w:t xml:space="preserve"> да бъд</w:t>
            </w:r>
            <w:r w:rsidR="006312FE">
              <w:rPr>
                <w:rFonts w:eastAsia="Calibri"/>
                <w:snapToGrid/>
                <w:szCs w:val="24"/>
                <w:lang w:val="bg-BG"/>
              </w:rPr>
              <w:t>е</w:t>
            </w:r>
            <w:r>
              <w:rPr>
                <w:rFonts w:eastAsia="Calibri"/>
                <w:snapToGrid/>
                <w:szCs w:val="24"/>
                <w:lang w:val="bg-BG"/>
              </w:rPr>
              <w:t xml:space="preserve"> проверен в търговския регистър</w:t>
            </w:r>
            <w:r w:rsidRPr="00F0728B">
              <w:rPr>
                <w:rFonts w:eastAsia="Calibri"/>
                <w:snapToGrid/>
                <w:szCs w:val="24"/>
                <w:lang w:val="bg-BG"/>
              </w:rPr>
              <w:t>, същи</w:t>
            </w:r>
            <w:r w:rsidR="006312FE">
              <w:rPr>
                <w:rFonts w:eastAsia="Calibri"/>
                <w:snapToGrid/>
                <w:szCs w:val="24"/>
                <w:lang w:val="bg-BG"/>
              </w:rPr>
              <w:t>я</w:t>
            </w:r>
            <w:r w:rsidRPr="00F0728B">
              <w:rPr>
                <w:rFonts w:eastAsia="Calibri"/>
                <w:snapToGrid/>
                <w:szCs w:val="24"/>
                <w:lang w:val="bg-BG"/>
              </w:rPr>
              <w:t xml:space="preserve"> ще бъдат изискан като пояснителна информация.</w:t>
            </w:r>
          </w:p>
          <w:p w14:paraId="3A21C700" w14:textId="77777777" w:rsidR="009F0B39" w:rsidRPr="00FF0A42" w:rsidRDefault="008132B4" w:rsidP="006312FE">
            <w:pPr>
              <w:spacing w:after="60" w:line="259" w:lineRule="auto"/>
              <w:jc w:val="both"/>
              <w:rPr>
                <w:rFonts w:eastAsia="Calibri"/>
                <w:snapToGrid/>
                <w:szCs w:val="24"/>
                <w:lang w:val="bg-BG"/>
              </w:rPr>
            </w:pPr>
            <w:r w:rsidRPr="00F0728B">
              <w:rPr>
                <w:rFonts w:eastAsia="Calibri"/>
                <w:snapToGrid/>
                <w:szCs w:val="24"/>
                <w:lang w:val="bg-BG"/>
              </w:rPr>
              <w:t>Счетоводни</w:t>
            </w:r>
            <w:r w:rsidR="006312FE">
              <w:rPr>
                <w:rFonts w:eastAsia="Calibri"/>
                <w:snapToGrid/>
                <w:szCs w:val="24"/>
                <w:lang w:val="bg-BG"/>
              </w:rPr>
              <w:t>ят</w:t>
            </w:r>
            <w:r w:rsidRPr="00F0728B">
              <w:rPr>
                <w:rFonts w:eastAsia="Calibri"/>
                <w:snapToGrid/>
                <w:szCs w:val="24"/>
                <w:lang w:val="bg-BG"/>
              </w:rPr>
              <w:t xml:space="preserve"> </w:t>
            </w:r>
            <w:r w:rsidR="006312FE">
              <w:rPr>
                <w:rFonts w:eastAsia="Calibri"/>
                <w:snapToGrid/>
                <w:szCs w:val="24"/>
                <w:lang w:val="bg-BG"/>
              </w:rPr>
              <w:t>баланс</w:t>
            </w:r>
            <w:r w:rsidRPr="00F0728B">
              <w:rPr>
                <w:rFonts w:eastAsia="Calibri"/>
                <w:snapToGrid/>
                <w:szCs w:val="24"/>
                <w:lang w:val="bg-BG"/>
              </w:rPr>
              <w:t xml:space="preserve"> следва да се представ</w:t>
            </w:r>
            <w:r w:rsidR="006312FE">
              <w:rPr>
                <w:rFonts w:eastAsia="Calibri"/>
                <w:snapToGrid/>
                <w:szCs w:val="24"/>
                <w:lang w:val="bg-BG"/>
              </w:rPr>
              <w:t>и</w:t>
            </w:r>
            <w:r w:rsidRPr="00F0728B">
              <w:rPr>
                <w:rFonts w:eastAsia="Calibri"/>
                <w:snapToGrid/>
                <w:szCs w:val="24"/>
                <w:lang w:val="bg-BG"/>
              </w:rPr>
              <w:t xml:space="preserve"> в срока, определен от оценителната комисия. Непредставянето </w:t>
            </w:r>
            <w:r w:rsidR="006312FE">
              <w:rPr>
                <w:rFonts w:eastAsia="Calibri"/>
                <w:snapToGrid/>
                <w:szCs w:val="24"/>
                <w:lang w:val="bg-BG"/>
              </w:rPr>
              <w:t>му</w:t>
            </w:r>
            <w:r w:rsidRPr="00F0728B">
              <w:rPr>
                <w:rFonts w:eastAsia="Calibri"/>
                <w:snapToGrid/>
                <w:szCs w:val="24"/>
                <w:lang w:val="bg-BG"/>
              </w:rPr>
              <w:t xml:space="preserve"> е основание за отхвърляне на проектното предложение.</w:t>
            </w:r>
          </w:p>
        </w:tc>
      </w:tr>
      <w:tr w:rsidR="00FA4D2B" w:rsidRPr="00C47B0F" w14:paraId="7C24156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8C531A8" w14:textId="4413FD7E" w:rsidR="00FA4D2B" w:rsidRDefault="006F68C1" w:rsidP="007D3610">
            <w:pPr>
              <w:tabs>
                <w:tab w:val="left" w:pos="-284"/>
              </w:tabs>
              <w:spacing w:after="160" w:line="240" w:lineRule="exact"/>
              <w:jc w:val="both"/>
              <w:rPr>
                <w:rFonts w:eastAsia="Calibri"/>
                <w:snapToGrid/>
                <w:szCs w:val="24"/>
                <w:lang w:val="bg-BG"/>
              </w:rPr>
            </w:pPr>
            <w:r>
              <w:rPr>
                <w:rFonts w:eastAsia="Calibri"/>
                <w:snapToGrid/>
                <w:szCs w:val="24"/>
                <w:lang w:val="ru-RU"/>
              </w:rPr>
              <w:lastRenderedPageBreak/>
              <w:t>8</w:t>
            </w:r>
            <w:r w:rsidR="0056303B">
              <w:rPr>
                <w:rFonts w:eastAsia="Calibri"/>
                <w:snapToGrid/>
                <w:szCs w:val="24"/>
                <w:lang w:val="bg-BG"/>
              </w:rPr>
              <w:t>.</w:t>
            </w:r>
            <w:r w:rsidR="00817FD3">
              <w:rPr>
                <w:rFonts w:eastAsia="Calibri"/>
                <w:snapToGrid/>
                <w:szCs w:val="24"/>
                <w:lang w:val="bg-BG"/>
              </w:rPr>
              <w:t xml:space="preserve"> </w:t>
            </w:r>
            <w:r w:rsidR="00FA4D2B">
              <w:rPr>
                <w:rFonts w:eastAsia="Calibri"/>
                <w:snapToGrid/>
                <w:szCs w:val="24"/>
                <w:lang w:val="bg-BG"/>
              </w:rPr>
              <w:t xml:space="preserve">Препис от </w:t>
            </w:r>
            <w:r w:rsidR="00FA4D2B" w:rsidRPr="009C53C4">
              <w:rPr>
                <w:rFonts w:eastAsia="Calibri"/>
                <w:snapToGrid/>
                <w:szCs w:val="24"/>
                <w:lang w:val="bg-BG"/>
              </w:rPr>
              <w:t xml:space="preserve">Решение на </w:t>
            </w:r>
            <w:proofErr w:type="spellStart"/>
            <w:r w:rsidR="00FA4D2B" w:rsidRPr="009C53C4">
              <w:rPr>
                <w:rFonts w:eastAsia="Calibri"/>
                <w:snapToGrid/>
                <w:szCs w:val="24"/>
                <w:lang w:val="bg-BG"/>
              </w:rPr>
              <w:t>ОбС</w:t>
            </w:r>
            <w:proofErr w:type="spellEnd"/>
            <w:r w:rsidR="00FA4D2B" w:rsidRPr="009C53C4">
              <w:rPr>
                <w:rFonts w:eastAsia="Calibri"/>
                <w:snapToGrid/>
                <w:szCs w:val="24"/>
                <w:lang w:val="bg-BG"/>
              </w:rPr>
              <w:t xml:space="preserve"> </w:t>
            </w:r>
          </w:p>
          <w:p w14:paraId="400EF3A4" w14:textId="77777777" w:rsidR="00DB7012" w:rsidRDefault="00DB7012" w:rsidP="007D3610">
            <w:pPr>
              <w:tabs>
                <w:tab w:val="left" w:pos="-284"/>
              </w:tabs>
              <w:spacing w:after="160" w:line="240" w:lineRule="exact"/>
              <w:jc w:val="both"/>
              <w:rPr>
                <w:rFonts w:eastAsia="Calibri"/>
                <w:snapToGrid/>
                <w:szCs w:val="24"/>
                <w:lang w:val="bg-BG"/>
              </w:rPr>
            </w:pPr>
            <w:r>
              <w:rPr>
                <w:rFonts w:eastAsia="Calibri"/>
                <w:snapToGrid/>
                <w:szCs w:val="24"/>
                <w:lang w:val="bg-BG"/>
              </w:rPr>
              <w:t>/ако е приложимо/</w:t>
            </w:r>
          </w:p>
          <w:p w14:paraId="18A5ACED" w14:textId="77777777" w:rsidR="00FA4D2B" w:rsidRDefault="00FA4D2B" w:rsidP="008132B4">
            <w:pPr>
              <w:tabs>
                <w:tab w:val="left" w:pos="-284"/>
              </w:tabs>
              <w:spacing w:after="160" w:line="240" w:lineRule="exact"/>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26E7CB7A" w14:textId="77777777" w:rsidR="00FA4D2B" w:rsidRPr="005F4307"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575D6D2" w14:textId="77777777" w:rsidR="00FA4D2B" w:rsidRPr="005F4307"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34BF056A" w14:textId="77777777" w:rsidR="00FA4D2B" w:rsidRPr="00BA13EC"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F3F8628" w14:textId="77777777" w:rsidR="00FA4D2B" w:rsidRDefault="00FA4D2B" w:rsidP="007D3610">
            <w:pPr>
              <w:spacing w:after="160" w:line="259" w:lineRule="auto"/>
              <w:jc w:val="both"/>
              <w:rPr>
                <w:rFonts w:eastAsia="Calibri"/>
                <w:snapToGrid/>
                <w:szCs w:val="24"/>
                <w:lang w:val="bg-BG"/>
              </w:rPr>
            </w:pPr>
            <w:r w:rsidRPr="009C53C4">
              <w:rPr>
                <w:rFonts w:eastAsia="Calibri"/>
                <w:snapToGrid/>
                <w:szCs w:val="24"/>
                <w:lang w:val="bg-BG"/>
              </w:rPr>
              <w:t xml:space="preserve">Източник на информация – ИСУН 2020, </w:t>
            </w:r>
            <w:r>
              <w:rPr>
                <w:rFonts w:eastAsia="Calibri"/>
                <w:snapToGrid/>
                <w:szCs w:val="24"/>
                <w:lang w:val="bg-BG"/>
              </w:rPr>
              <w:t>секция 12 Прикачени електронно подписани документи</w:t>
            </w:r>
          </w:p>
          <w:p w14:paraId="630A6D6B" w14:textId="77777777" w:rsidR="00FA4D2B" w:rsidRDefault="00FA4D2B" w:rsidP="00DC6D25">
            <w:pPr>
              <w:spacing w:after="60" w:line="259" w:lineRule="auto"/>
              <w:jc w:val="both"/>
              <w:rPr>
                <w:rFonts w:eastAsia="Calibri"/>
                <w:snapToGrid/>
                <w:szCs w:val="24"/>
                <w:lang w:val="bg-BG"/>
              </w:rPr>
            </w:pPr>
            <w:r>
              <w:rPr>
                <w:rFonts w:eastAsia="Calibri"/>
                <w:snapToGrid/>
                <w:szCs w:val="24"/>
                <w:lang w:val="bg-BG"/>
              </w:rPr>
              <w:t>Принципни действия:</w:t>
            </w:r>
          </w:p>
          <w:p w14:paraId="22148740" w14:textId="77777777" w:rsidR="00FA4D2B" w:rsidRPr="009C53C4" w:rsidRDefault="00FA4D2B" w:rsidP="007D3610">
            <w:pPr>
              <w:spacing w:after="160" w:line="259" w:lineRule="auto"/>
              <w:jc w:val="both"/>
              <w:rPr>
                <w:rFonts w:eastAsia="Calibri"/>
                <w:snapToGrid/>
                <w:szCs w:val="24"/>
                <w:lang w:val="bg-BG"/>
              </w:rPr>
            </w:pPr>
            <w:r w:rsidRPr="009C53C4">
              <w:rPr>
                <w:rFonts w:eastAsia="Calibri"/>
                <w:snapToGrid/>
                <w:szCs w:val="24"/>
                <w:lang w:val="bg-BG"/>
              </w:rPr>
              <w:t>В случай,</w:t>
            </w:r>
            <w:r>
              <w:rPr>
                <w:rFonts w:eastAsia="Calibri"/>
                <w:snapToGrid/>
                <w:szCs w:val="24"/>
                <w:lang w:val="bg-BG"/>
              </w:rPr>
              <w:t xml:space="preserve"> че за кандидата не е представен препис от </w:t>
            </w:r>
            <w:r w:rsidRPr="009C53C4">
              <w:rPr>
                <w:rFonts w:eastAsia="Calibri"/>
                <w:snapToGrid/>
                <w:szCs w:val="24"/>
                <w:lang w:val="bg-BG"/>
              </w:rPr>
              <w:t xml:space="preserve">Решение на </w:t>
            </w:r>
            <w:proofErr w:type="spellStart"/>
            <w:r w:rsidRPr="009C53C4">
              <w:rPr>
                <w:rFonts w:eastAsia="Calibri"/>
                <w:snapToGrid/>
                <w:szCs w:val="24"/>
                <w:lang w:val="bg-BG"/>
              </w:rPr>
              <w:t>ОбС</w:t>
            </w:r>
            <w:proofErr w:type="spellEnd"/>
            <w:r w:rsidRPr="009C53C4">
              <w:rPr>
                <w:rFonts w:eastAsia="Calibri"/>
                <w:snapToGrid/>
                <w:szCs w:val="24"/>
                <w:lang w:val="bg-BG"/>
              </w:rPr>
              <w:t>, същ</w:t>
            </w:r>
            <w:r>
              <w:rPr>
                <w:rFonts w:eastAsia="Calibri"/>
                <w:snapToGrid/>
                <w:szCs w:val="24"/>
                <w:lang w:val="bg-BG"/>
              </w:rPr>
              <w:t>ият</w:t>
            </w:r>
            <w:r w:rsidRPr="009C53C4">
              <w:rPr>
                <w:rFonts w:eastAsia="Calibri"/>
                <w:snapToGrid/>
                <w:szCs w:val="24"/>
                <w:lang w:val="bg-BG"/>
              </w:rPr>
              <w:t xml:space="preserve"> ще бъде изискан като пояснителна информация.</w:t>
            </w:r>
          </w:p>
          <w:p w14:paraId="089572E0" w14:textId="77777777" w:rsidR="00FA4D2B" w:rsidRPr="00BC39C3" w:rsidRDefault="00FA4D2B" w:rsidP="00DC6D25">
            <w:pPr>
              <w:jc w:val="both"/>
              <w:rPr>
                <w:snapToGrid/>
                <w:szCs w:val="24"/>
                <w:lang w:val="bg-BG"/>
              </w:rPr>
            </w:pPr>
            <w:r>
              <w:rPr>
                <w:snapToGrid/>
                <w:szCs w:val="24"/>
                <w:lang w:val="bg-BG"/>
              </w:rPr>
              <w:t xml:space="preserve">Решението на </w:t>
            </w:r>
            <w:proofErr w:type="spellStart"/>
            <w:r>
              <w:rPr>
                <w:snapToGrid/>
                <w:szCs w:val="24"/>
                <w:lang w:val="bg-BG"/>
              </w:rPr>
              <w:t>ОбС</w:t>
            </w:r>
            <w:proofErr w:type="spellEnd"/>
            <w:r w:rsidRPr="00BC39C3">
              <w:rPr>
                <w:snapToGrid/>
                <w:szCs w:val="24"/>
                <w:lang w:val="bg-BG"/>
              </w:rPr>
              <w:t xml:space="preserve"> следва да се представи в срока, определен от оценителната комисия.</w:t>
            </w:r>
          </w:p>
          <w:p w14:paraId="6864BFEF" w14:textId="77777777" w:rsidR="00FA4D2B" w:rsidRPr="00BC39C3" w:rsidDel="005F4307" w:rsidRDefault="00FA4D2B" w:rsidP="008A5FB3">
            <w:pPr>
              <w:spacing w:after="160" w:line="259" w:lineRule="auto"/>
              <w:jc w:val="both"/>
              <w:rPr>
                <w:snapToGrid/>
                <w:szCs w:val="24"/>
                <w:lang w:val="bg-BG"/>
              </w:rPr>
            </w:pPr>
            <w:r w:rsidRPr="00570B51">
              <w:rPr>
                <w:snapToGrid/>
                <w:szCs w:val="24"/>
                <w:lang w:val="bg-BG"/>
              </w:rPr>
              <w:t>В случай че в посочения срок за подаване на проектни</w:t>
            </w:r>
            <w:r w:rsidRPr="00EF37CF">
              <w:rPr>
                <w:snapToGrid/>
                <w:szCs w:val="24"/>
                <w:lang w:val="bg-BG"/>
              </w:rPr>
              <w:t xml:space="preserve"> предложения не е предвидена сесия на Общинския съвет, е допустимо решението да бъде представено по време на оценката или преди сключване на договор.</w:t>
            </w:r>
          </w:p>
        </w:tc>
      </w:tr>
      <w:tr w:rsidR="00FA4D2B" w:rsidRPr="00C47B0F" w14:paraId="19D1DAC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F55171D" w14:textId="238ED0B8" w:rsidR="00FA4D2B" w:rsidRDefault="006F68C1" w:rsidP="002C550E">
            <w:pPr>
              <w:spacing w:after="120"/>
              <w:ind w:right="-51"/>
              <w:jc w:val="both"/>
              <w:rPr>
                <w:snapToGrid/>
                <w:szCs w:val="24"/>
                <w:lang w:val="bg-BG"/>
              </w:rPr>
            </w:pPr>
            <w:r>
              <w:rPr>
                <w:snapToGrid/>
                <w:szCs w:val="24"/>
                <w:lang w:val="ru-RU"/>
              </w:rPr>
              <w:t>9</w:t>
            </w:r>
            <w:r w:rsidR="0056303B">
              <w:rPr>
                <w:snapToGrid/>
                <w:szCs w:val="24"/>
                <w:lang w:val="bg-BG"/>
              </w:rPr>
              <w:t>.</w:t>
            </w:r>
            <w:r w:rsidR="00817FD3">
              <w:rPr>
                <w:snapToGrid/>
                <w:szCs w:val="24"/>
                <w:lang w:val="bg-BG"/>
              </w:rPr>
              <w:t xml:space="preserve"> </w:t>
            </w:r>
            <w:r w:rsidR="00FA4D2B" w:rsidRPr="00BC39C3">
              <w:rPr>
                <w:snapToGrid/>
                <w:szCs w:val="24"/>
                <w:lang w:val="bg-BG"/>
              </w:rPr>
              <w:t xml:space="preserve">Нотариално заверено пълномощно на лице, представляващо </w:t>
            </w:r>
            <w:r w:rsidR="00FA4D2B" w:rsidRPr="00002BCC">
              <w:rPr>
                <w:b/>
                <w:snapToGrid/>
                <w:szCs w:val="24"/>
                <w:lang w:val="bg-BG"/>
              </w:rPr>
              <w:t>КАНДИДАТА</w:t>
            </w:r>
            <w:r w:rsidR="00FA4D2B" w:rsidRPr="00BC39C3">
              <w:rPr>
                <w:snapToGrid/>
                <w:szCs w:val="24"/>
                <w:lang w:val="bg-BG"/>
              </w:rPr>
              <w:t xml:space="preserve"> (заповед от кмета на община) за подписване на Формуляра за кандидатстване при подаване на проектното предложение в ИСУН 2020 - (ако е приложимо).</w:t>
            </w:r>
          </w:p>
          <w:p w14:paraId="4E64642A" w14:textId="77777777" w:rsidR="000C1655" w:rsidRPr="00BC39C3" w:rsidRDefault="000C1655" w:rsidP="000C1655">
            <w:pPr>
              <w:spacing w:after="120"/>
              <w:ind w:right="-51"/>
              <w:jc w:val="both"/>
              <w:rPr>
                <w:snapToGrid/>
                <w:szCs w:val="24"/>
                <w:lang w:val="bg-BG"/>
              </w:rPr>
            </w:pPr>
            <w:r>
              <w:rPr>
                <w:snapToGrid/>
                <w:szCs w:val="24"/>
                <w:lang w:val="bg-BG"/>
              </w:rPr>
              <w:t xml:space="preserve">- </w:t>
            </w:r>
            <w:r w:rsidRPr="000C1655">
              <w:rPr>
                <w:snapToGrid/>
                <w:szCs w:val="24"/>
                <w:lang w:val="bg-BG"/>
              </w:rPr>
              <w:t xml:space="preserve">или декларация в свободен текст, с която да се потвърди </w:t>
            </w:r>
            <w:r w:rsidRPr="000C1655">
              <w:rPr>
                <w:snapToGrid/>
                <w:szCs w:val="24"/>
                <w:lang w:val="bg-BG"/>
              </w:rPr>
              <w:lastRenderedPageBreak/>
              <w:t>подаденото проектното предложение и съдържанието в него</w:t>
            </w:r>
            <w:r>
              <w:rPr>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7C6374AC" w14:textId="77777777" w:rsidR="00FA4D2B" w:rsidRPr="00890AB8"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E7FED63" w14:textId="77777777" w:rsidR="00FA4D2B" w:rsidRPr="00890AB8"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CC2AF07" w14:textId="77777777" w:rsidR="00FA4D2B" w:rsidRPr="00890AB8"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33C184FF" w14:textId="77777777" w:rsidR="00FA4D2B" w:rsidRPr="00BC39C3" w:rsidRDefault="00FA4D2B" w:rsidP="001B2D68">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ИСУН 2020, секция 12</w:t>
            </w:r>
            <w:r w:rsidRPr="00BC39C3">
              <w:rPr>
                <w:snapToGrid/>
                <w:szCs w:val="24"/>
                <w:lang w:val="bg-BG"/>
              </w:rPr>
              <w:t xml:space="preserve"> „Прикачени електронно подписани документи“ към Формуляр за кандидатстване</w:t>
            </w:r>
          </w:p>
          <w:p w14:paraId="2218023B" w14:textId="77777777" w:rsidR="00FA4D2B" w:rsidRPr="001B2D68" w:rsidRDefault="00FA4D2B" w:rsidP="001B2D68">
            <w:pPr>
              <w:spacing w:after="120"/>
              <w:jc w:val="both"/>
              <w:rPr>
                <w:snapToGrid/>
                <w:szCs w:val="24"/>
                <w:u w:val="single"/>
                <w:lang w:val="bg-BG"/>
              </w:rPr>
            </w:pPr>
            <w:r w:rsidRPr="001B2D68">
              <w:rPr>
                <w:snapToGrid/>
                <w:szCs w:val="24"/>
                <w:u w:val="single"/>
                <w:lang w:val="bg-BG"/>
              </w:rPr>
              <w:t>Принципни действия:</w:t>
            </w:r>
          </w:p>
          <w:p w14:paraId="0E1A51E0" w14:textId="77777777" w:rsidR="00FA4D2B" w:rsidRDefault="00FA4D2B" w:rsidP="006E1FED">
            <w:pPr>
              <w:jc w:val="both"/>
              <w:rPr>
                <w:snapToGrid/>
                <w:szCs w:val="24"/>
                <w:lang w:val="bg-BG"/>
              </w:rPr>
            </w:pPr>
            <w:r w:rsidRPr="00BC39C3">
              <w:rPr>
                <w:snapToGrid/>
                <w:szCs w:val="24"/>
                <w:lang w:val="bg-BG"/>
              </w:rPr>
              <w:t>В случай</w:t>
            </w:r>
            <w:r w:rsidR="002C550E">
              <w:rPr>
                <w:snapToGrid/>
                <w:szCs w:val="24"/>
                <w:lang w:val="bg-BG"/>
              </w:rPr>
              <w:t xml:space="preserve"> </w:t>
            </w:r>
            <w:r w:rsidRPr="00BC39C3">
              <w:rPr>
                <w:snapToGrid/>
                <w:szCs w:val="24"/>
                <w:lang w:val="bg-BG"/>
              </w:rPr>
              <w:t>че кандидатът не е представил пълномощно/заповед за упълномощено/</w:t>
            </w:r>
            <w:proofErr w:type="spellStart"/>
            <w:r w:rsidRPr="00BC39C3">
              <w:rPr>
                <w:snapToGrid/>
                <w:szCs w:val="24"/>
                <w:lang w:val="bg-BG"/>
              </w:rPr>
              <w:t>оправомощено</w:t>
            </w:r>
            <w:proofErr w:type="spellEnd"/>
            <w:r w:rsidRPr="00BC39C3">
              <w:rPr>
                <w:snapToGrid/>
                <w:szCs w:val="24"/>
                <w:lang w:val="bg-BG"/>
              </w:rPr>
              <w:t xml:space="preserve"> лице, същото/та ще бъдат изискани </w:t>
            </w:r>
            <w:r w:rsidRPr="00BC39C3">
              <w:rPr>
                <w:snapToGrid/>
                <w:szCs w:val="24"/>
                <w:lang w:val="bg-BG"/>
              </w:rPr>
              <w:lastRenderedPageBreak/>
              <w:t>от кандидата като пояснителна информация</w:t>
            </w:r>
            <w:r w:rsidR="002C550E">
              <w:rPr>
                <w:snapToGrid/>
                <w:szCs w:val="24"/>
                <w:lang w:val="bg-BG"/>
              </w:rPr>
              <w:t xml:space="preserve"> </w:t>
            </w:r>
            <w:r w:rsidR="002C550E" w:rsidRPr="002C550E">
              <w:rPr>
                <w:snapToGrid/>
                <w:szCs w:val="24"/>
                <w:lang w:val="bg-BG"/>
              </w:rPr>
              <w:t xml:space="preserve">или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w:t>
            </w:r>
            <w:r w:rsidR="0009781D">
              <w:rPr>
                <w:snapToGrid/>
                <w:szCs w:val="24"/>
                <w:lang w:val="bg-BG"/>
              </w:rPr>
              <w:t>кандидата или упълномощено лице</w:t>
            </w:r>
            <w:r w:rsidR="002C550E" w:rsidRPr="002C550E">
              <w:rPr>
                <w:snapToGrid/>
                <w:szCs w:val="24"/>
                <w:lang w:val="bg-BG"/>
              </w:rPr>
              <w:t>)</w:t>
            </w:r>
            <w:r w:rsidRPr="00BC39C3">
              <w:rPr>
                <w:snapToGrid/>
                <w:szCs w:val="24"/>
                <w:lang w:val="bg-BG"/>
              </w:rPr>
              <w:t>.</w:t>
            </w:r>
          </w:p>
          <w:p w14:paraId="22C3B9F2" w14:textId="77777777" w:rsidR="002C550E" w:rsidRPr="00BC39C3" w:rsidRDefault="002C550E" w:rsidP="006E1FED">
            <w:pPr>
              <w:jc w:val="both"/>
              <w:rPr>
                <w:snapToGrid/>
                <w:szCs w:val="24"/>
                <w:lang w:val="bg-BG"/>
              </w:rPr>
            </w:pPr>
          </w:p>
          <w:p w14:paraId="49C13BE6" w14:textId="77777777" w:rsidR="00FA4D2B" w:rsidRPr="00570B51" w:rsidRDefault="00FA4D2B" w:rsidP="006E1FED">
            <w:pPr>
              <w:jc w:val="both"/>
              <w:rPr>
                <w:snapToGrid/>
                <w:szCs w:val="24"/>
                <w:lang w:val="bg-BG"/>
              </w:rPr>
            </w:pPr>
            <w:r w:rsidRPr="00BC39C3">
              <w:rPr>
                <w:snapToGrid/>
                <w:szCs w:val="24"/>
                <w:lang w:val="bg-BG"/>
              </w:rPr>
              <w:t>Пълномощното/заповедта</w:t>
            </w:r>
            <w:r w:rsidR="00B11662">
              <w:rPr>
                <w:snapToGrid/>
                <w:szCs w:val="24"/>
                <w:lang w:val="bg-BG"/>
              </w:rPr>
              <w:t>/ декларацията</w:t>
            </w:r>
            <w:r w:rsidRPr="00BC39C3">
              <w:rPr>
                <w:snapToGrid/>
                <w:szCs w:val="24"/>
                <w:lang w:val="bg-BG"/>
              </w:rPr>
              <w:t xml:space="preserve"> следва да се представят в срока, оп</w:t>
            </w:r>
            <w:r w:rsidRPr="00570B51">
              <w:rPr>
                <w:snapToGrid/>
                <w:szCs w:val="24"/>
                <w:lang w:val="bg-BG"/>
              </w:rPr>
              <w:t>ределен от оценителната комисия.</w:t>
            </w:r>
          </w:p>
          <w:p w14:paraId="1523CF3C" w14:textId="77777777" w:rsidR="00FA4D2B" w:rsidRPr="00EF37CF" w:rsidRDefault="00FA4D2B" w:rsidP="006E1FED">
            <w:pPr>
              <w:jc w:val="both"/>
              <w:rPr>
                <w:snapToGrid/>
                <w:szCs w:val="24"/>
                <w:lang w:val="bg-BG"/>
              </w:rPr>
            </w:pPr>
            <w:r w:rsidRPr="00EF37CF">
              <w:rPr>
                <w:snapToGrid/>
                <w:szCs w:val="24"/>
                <w:lang w:val="bg-BG"/>
              </w:rPr>
              <w:t>Непредставянето на документ</w:t>
            </w:r>
            <w:r w:rsidR="00B11662">
              <w:rPr>
                <w:snapToGrid/>
                <w:szCs w:val="24"/>
                <w:lang w:val="bg-BG"/>
              </w:rPr>
              <w:t>ите</w:t>
            </w:r>
            <w:r w:rsidRPr="00EF37CF">
              <w:rPr>
                <w:snapToGrid/>
                <w:szCs w:val="24"/>
                <w:lang w:val="bg-BG"/>
              </w:rPr>
              <w:t xml:space="preserve"> като пояснителна информация е основание за отхвърляне на проектното предложение.</w:t>
            </w:r>
          </w:p>
        </w:tc>
      </w:tr>
      <w:tr w:rsidR="00E10FE9" w:rsidRPr="00C47B0F" w14:paraId="71409FED"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C325DB0" w14:textId="38E9E289" w:rsidR="00E10FE9" w:rsidRPr="00C47B0F" w:rsidRDefault="00E10FE9" w:rsidP="006F68C1">
            <w:pPr>
              <w:spacing w:after="120"/>
              <w:ind w:right="-51"/>
              <w:jc w:val="both"/>
              <w:rPr>
                <w:snapToGrid/>
                <w:szCs w:val="24"/>
                <w:lang w:val="ru-RU"/>
              </w:rPr>
            </w:pPr>
            <w:r w:rsidRPr="00E10FE9">
              <w:rPr>
                <w:snapToGrid/>
                <w:szCs w:val="24"/>
                <w:lang w:val="ru-RU"/>
              </w:rPr>
              <w:lastRenderedPageBreak/>
              <w:t>1</w:t>
            </w:r>
            <w:r w:rsidR="006F68C1">
              <w:rPr>
                <w:snapToGrid/>
                <w:szCs w:val="24"/>
                <w:lang w:val="ru-RU"/>
              </w:rPr>
              <w:t>0</w:t>
            </w:r>
            <w:r w:rsidRPr="00E10FE9">
              <w:rPr>
                <w:snapToGrid/>
                <w:szCs w:val="24"/>
                <w:lang w:val="ru-RU"/>
              </w:rPr>
              <w:t>.  Бюджет (Приложение V).</w:t>
            </w:r>
          </w:p>
        </w:tc>
        <w:tc>
          <w:tcPr>
            <w:tcW w:w="594" w:type="dxa"/>
            <w:gridSpan w:val="2"/>
            <w:tcBorders>
              <w:top w:val="single" w:sz="4" w:space="0" w:color="auto"/>
              <w:left w:val="single" w:sz="4" w:space="0" w:color="auto"/>
              <w:bottom w:val="single" w:sz="4" w:space="0" w:color="auto"/>
              <w:right w:val="single" w:sz="4" w:space="0" w:color="auto"/>
            </w:tcBorders>
          </w:tcPr>
          <w:p w14:paraId="4340FF7B" w14:textId="77777777" w:rsidR="00E10FE9" w:rsidRPr="00890AB8" w:rsidRDefault="00E10FE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F95E3A8" w14:textId="77777777" w:rsidR="00E10FE9" w:rsidRPr="00890AB8" w:rsidRDefault="00E10FE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44B72EF" w14:textId="77777777" w:rsidR="00E10FE9" w:rsidRPr="00890AB8" w:rsidRDefault="00E10FE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971174D" w14:textId="77777777" w:rsidR="00E10FE9" w:rsidRPr="00E10FE9" w:rsidRDefault="00E10FE9" w:rsidP="00E10FE9">
            <w:pPr>
              <w:spacing w:after="120"/>
              <w:jc w:val="both"/>
              <w:rPr>
                <w:snapToGrid/>
                <w:szCs w:val="24"/>
                <w:lang w:val="bg-BG"/>
              </w:rPr>
            </w:pPr>
            <w:r w:rsidRPr="00E10FE9">
              <w:rPr>
                <w:snapToGrid/>
                <w:szCs w:val="24"/>
                <w:lang w:val="bg-BG"/>
              </w:rPr>
              <w:t xml:space="preserve">Източник на информация – ИСУН 2020, секция 12 „Прикачени електронно подписани документи“ от Формуляр за кандидатстване </w:t>
            </w:r>
          </w:p>
          <w:p w14:paraId="7297A46F" w14:textId="77777777" w:rsidR="00E10FE9" w:rsidRPr="00E10FE9" w:rsidRDefault="00E10FE9" w:rsidP="00E10FE9">
            <w:pPr>
              <w:spacing w:after="120"/>
              <w:jc w:val="both"/>
              <w:rPr>
                <w:snapToGrid/>
                <w:szCs w:val="24"/>
                <w:lang w:val="bg-BG"/>
              </w:rPr>
            </w:pPr>
          </w:p>
          <w:p w14:paraId="3E8C30C2" w14:textId="77777777" w:rsidR="00E10FE9" w:rsidRPr="00E10FE9" w:rsidRDefault="00E10FE9" w:rsidP="00E10FE9">
            <w:pPr>
              <w:spacing w:after="120"/>
              <w:jc w:val="both"/>
              <w:rPr>
                <w:snapToGrid/>
                <w:szCs w:val="24"/>
                <w:lang w:val="bg-BG"/>
              </w:rPr>
            </w:pPr>
            <w:r w:rsidRPr="00E10FE9">
              <w:rPr>
                <w:snapToGrid/>
                <w:szCs w:val="24"/>
                <w:lang w:val="bg-BG"/>
              </w:rPr>
              <w:t xml:space="preserve">Принципни действия: </w:t>
            </w:r>
          </w:p>
          <w:p w14:paraId="233754D3" w14:textId="77777777" w:rsidR="00E10FE9" w:rsidRPr="00E10FE9" w:rsidRDefault="00E10FE9" w:rsidP="00E10FE9">
            <w:pPr>
              <w:spacing w:after="120"/>
              <w:jc w:val="both"/>
              <w:rPr>
                <w:snapToGrid/>
                <w:szCs w:val="24"/>
                <w:lang w:val="bg-BG"/>
              </w:rPr>
            </w:pPr>
            <w:r w:rsidRPr="00E10FE9">
              <w:rPr>
                <w:snapToGrid/>
                <w:szCs w:val="24"/>
                <w:lang w:val="bg-BG"/>
              </w:rPr>
              <w:t>В случай че кандидатът не е представил бюджет (Приложение V), същият ще бъде изискан от кандидата като пояснителна информация.</w:t>
            </w:r>
          </w:p>
          <w:p w14:paraId="1CBDEE08" w14:textId="77777777" w:rsidR="00E10FE9" w:rsidRPr="00E10FE9" w:rsidRDefault="00E10FE9" w:rsidP="00E10FE9">
            <w:pPr>
              <w:spacing w:after="120"/>
              <w:jc w:val="both"/>
              <w:rPr>
                <w:snapToGrid/>
                <w:szCs w:val="24"/>
                <w:lang w:val="bg-BG"/>
              </w:rPr>
            </w:pPr>
            <w:r w:rsidRPr="00E10FE9">
              <w:rPr>
                <w:snapToGrid/>
                <w:szCs w:val="24"/>
                <w:lang w:val="bg-BG"/>
              </w:rPr>
              <w:t xml:space="preserve">Бюджетът следва да се представи в срока, определен от оценителната комисия. </w:t>
            </w:r>
          </w:p>
          <w:p w14:paraId="7D84F890" w14:textId="3D617868" w:rsidR="00E10FE9" w:rsidRPr="00BC39C3" w:rsidRDefault="00E10FE9" w:rsidP="00E10FE9">
            <w:pPr>
              <w:spacing w:after="120"/>
              <w:jc w:val="both"/>
              <w:rPr>
                <w:snapToGrid/>
                <w:szCs w:val="24"/>
                <w:lang w:val="bg-BG"/>
              </w:rPr>
            </w:pPr>
            <w:r w:rsidRPr="00E10FE9">
              <w:rPr>
                <w:snapToGrid/>
                <w:szCs w:val="24"/>
                <w:lang w:val="bg-BG"/>
              </w:rPr>
              <w:t>Непредставянето му като пояснителна информация е основание за отхвърляне на проектното предложение.</w:t>
            </w:r>
          </w:p>
        </w:tc>
      </w:tr>
      <w:tr w:rsidR="00E10FE9" w:rsidRPr="00C47B0F" w14:paraId="2A38DDF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3ABF09D" w14:textId="7AB5F517" w:rsidR="00E10FE9" w:rsidRPr="00C47B0F" w:rsidRDefault="00E10FE9" w:rsidP="002C550E">
            <w:pPr>
              <w:spacing w:after="120"/>
              <w:ind w:right="-51"/>
              <w:jc w:val="both"/>
              <w:rPr>
                <w:snapToGrid/>
                <w:szCs w:val="24"/>
                <w:lang w:val="ru-RU"/>
              </w:rPr>
            </w:pPr>
            <w:r w:rsidRPr="00E10FE9">
              <w:rPr>
                <w:snapToGrid/>
                <w:szCs w:val="24"/>
                <w:lang w:val="ru-RU"/>
              </w:rPr>
              <w:t xml:space="preserve">12. </w:t>
            </w:r>
            <w:proofErr w:type="spellStart"/>
            <w:r w:rsidRPr="00E10FE9">
              <w:rPr>
                <w:snapToGrid/>
                <w:szCs w:val="24"/>
                <w:lang w:val="ru-RU"/>
              </w:rPr>
              <w:t>Документи</w:t>
            </w:r>
            <w:proofErr w:type="spellEnd"/>
            <w:r w:rsidRPr="00E10FE9">
              <w:rPr>
                <w:snapToGrid/>
                <w:szCs w:val="24"/>
                <w:lang w:val="ru-RU"/>
              </w:rPr>
              <w:t xml:space="preserve">, </w:t>
            </w:r>
            <w:proofErr w:type="spellStart"/>
            <w:r w:rsidRPr="00E10FE9">
              <w:rPr>
                <w:snapToGrid/>
                <w:szCs w:val="24"/>
                <w:lang w:val="ru-RU"/>
              </w:rPr>
              <w:t>доказващи</w:t>
            </w:r>
            <w:proofErr w:type="spellEnd"/>
            <w:r w:rsidRPr="00E10FE9">
              <w:rPr>
                <w:snapToGrid/>
                <w:szCs w:val="24"/>
                <w:lang w:val="ru-RU"/>
              </w:rPr>
              <w:t xml:space="preserve"> </w:t>
            </w:r>
            <w:proofErr w:type="spellStart"/>
            <w:r w:rsidRPr="00E10FE9">
              <w:rPr>
                <w:snapToGrid/>
                <w:szCs w:val="24"/>
                <w:lang w:val="ru-RU"/>
              </w:rPr>
              <w:t>стойността</w:t>
            </w:r>
            <w:proofErr w:type="spellEnd"/>
            <w:r w:rsidRPr="00E10FE9">
              <w:rPr>
                <w:snapToGrid/>
                <w:szCs w:val="24"/>
                <w:lang w:val="ru-RU"/>
              </w:rPr>
              <w:t xml:space="preserve"> на </w:t>
            </w:r>
            <w:proofErr w:type="spellStart"/>
            <w:r w:rsidRPr="00E10FE9">
              <w:rPr>
                <w:snapToGrid/>
                <w:szCs w:val="24"/>
                <w:lang w:val="ru-RU"/>
              </w:rPr>
              <w:t>заложените</w:t>
            </w:r>
            <w:proofErr w:type="spellEnd"/>
            <w:r w:rsidRPr="00E10FE9">
              <w:rPr>
                <w:snapToGrid/>
                <w:szCs w:val="24"/>
                <w:lang w:val="ru-RU"/>
              </w:rPr>
              <w:t xml:space="preserve"> </w:t>
            </w:r>
            <w:proofErr w:type="spellStart"/>
            <w:r w:rsidRPr="00E10FE9">
              <w:rPr>
                <w:snapToGrid/>
                <w:szCs w:val="24"/>
                <w:lang w:val="ru-RU"/>
              </w:rPr>
              <w:t>разходи</w:t>
            </w:r>
            <w:proofErr w:type="spellEnd"/>
            <w:r w:rsidRPr="00E10FE9">
              <w:rPr>
                <w:snapToGrid/>
                <w:szCs w:val="24"/>
                <w:lang w:val="ru-RU"/>
              </w:rPr>
              <w:t xml:space="preserve"> в план-</w:t>
            </w:r>
            <w:proofErr w:type="spellStart"/>
            <w:r w:rsidRPr="00E10FE9">
              <w:rPr>
                <w:snapToGrid/>
                <w:szCs w:val="24"/>
                <w:lang w:val="ru-RU"/>
              </w:rPr>
              <w:t>сметките</w:t>
            </w:r>
            <w:proofErr w:type="spellEnd"/>
            <w:r w:rsidRPr="00E10FE9">
              <w:rPr>
                <w:snapToGrid/>
                <w:szCs w:val="24"/>
                <w:lang w:val="ru-RU"/>
              </w:rPr>
              <w:t xml:space="preserve"> </w:t>
            </w:r>
            <w:proofErr w:type="spellStart"/>
            <w:r w:rsidRPr="00E10FE9">
              <w:rPr>
                <w:snapToGrid/>
                <w:szCs w:val="24"/>
                <w:lang w:val="ru-RU"/>
              </w:rPr>
              <w:t>към</w:t>
            </w:r>
            <w:proofErr w:type="spellEnd"/>
            <w:r w:rsidRPr="00E10FE9">
              <w:rPr>
                <w:snapToGrid/>
                <w:szCs w:val="24"/>
                <w:lang w:val="ru-RU"/>
              </w:rPr>
              <w:t xml:space="preserve"> </w:t>
            </w:r>
            <w:proofErr w:type="spellStart"/>
            <w:r w:rsidRPr="00E10FE9">
              <w:rPr>
                <w:snapToGrid/>
                <w:szCs w:val="24"/>
                <w:lang w:val="ru-RU"/>
              </w:rPr>
              <w:t>проeктобюджета</w:t>
            </w:r>
            <w:proofErr w:type="spellEnd"/>
            <w:r w:rsidRPr="00E10FE9">
              <w:rPr>
                <w:snapToGrid/>
                <w:szCs w:val="24"/>
                <w:lang w:val="ru-RU"/>
              </w:rPr>
              <w:t xml:space="preserve"> (</w:t>
            </w:r>
            <w:proofErr w:type="spellStart"/>
            <w:r w:rsidRPr="00E10FE9">
              <w:rPr>
                <w:snapToGrid/>
                <w:szCs w:val="24"/>
                <w:lang w:val="ru-RU"/>
              </w:rPr>
              <w:t>оферти</w:t>
            </w:r>
            <w:proofErr w:type="spellEnd"/>
            <w:r w:rsidRPr="00E10FE9">
              <w:rPr>
                <w:snapToGrid/>
                <w:szCs w:val="24"/>
                <w:lang w:val="ru-RU"/>
              </w:rPr>
              <w:t>, информация от интернет и др.)</w:t>
            </w:r>
            <w:proofErr w:type="gramStart"/>
            <w:r w:rsidRPr="00E10FE9">
              <w:rPr>
                <w:snapToGrid/>
                <w:szCs w:val="24"/>
                <w:lang w:val="ru-RU"/>
              </w:rPr>
              <w:t>.</w:t>
            </w:r>
            <w:proofErr w:type="gramEnd"/>
            <w:r w:rsidRPr="00E10FE9">
              <w:rPr>
                <w:snapToGrid/>
                <w:szCs w:val="24"/>
                <w:lang w:val="ru-RU"/>
              </w:rPr>
              <w:t xml:space="preserve"> (</w:t>
            </w:r>
            <w:proofErr w:type="spellStart"/>
            <w:proofErr w:type="gramStart"/>
            <w:r w:rsidRPr="00E10FE9">
              <w:rPr>
                <w:snapToGrid/>
                <w:szCs w:val="24"/>
                <w:lang w:val="ru-RU"/>
              </w:rPr>
              <w:t>а</w:t>
            </w:r>
            <w:proofErr w:type="gramEnd"/>
            <w:r w:rsidRPr="00E10FE9">
              <w:rPr>
                <w:snapToGrid/>
                <w:szCs w:val="24"/>
                <w:lang w:val="ru-RU"/>
              </w:rPr>
              <w:t>ко</w:t>
            </w:r>
            <w:proofErr w:type="spellEnd"/>
            <w:r w:rsidRPr="00E10FE9">
              <w:rPr>
                <w:snapToGrid/>
                <w:szCs w:val="24"/>
                <w:lang w:val="ru-RU"/>
              </w:rPr>
              <w:t xml:space="preserve"> е приложимо)</w:t>
            </w:r>
          </w:p>
        </w:tc>
        <w:tc>
          <w:tcPr>
            <w:tcW w:w="594" w:type="dxa"/>
            <w:gridSpan w:val="2"/>
            <w:tcBorders>
              <w:top w:val="single" w:sz="4" w:space="0" w:color="auto"/>
              <w:left w:val="single" w:sz="4" w:space="0" w:color="auto"/>
              <w:bottom w:val="single" w:sz="4" w:space="0" w:color="auto"/>
              <w:right w:val="single" w:sz="4" w:space="0" w:color="auto"/>
            </w:tcBorders>
          </w:tcPr>
          <w:p w14:paraId="063A8C15" w14:textId="77777777" w:rsidR="00E10FE9" w:rsidRPr="00890AB8" w:rsidRDefault="00E10FE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F1CBB54" w14:textId="77777777" w:rsidR="00E10FE9" w:rsidRPr="00890AB8" w:rsidRDefault="00E10FE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C4B33BF" w14:textId="77777777" w:rsidR="00E10FE9" w:rsidRPr="00890AB8" w:rsidRDefault="00E10FE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DC022F9" w14:textId="77777777" w:rsidR="00E10FE9" w:rsidRPr="00E10FE9" w:rsidRDefault="00E10FE9" w:rsidP="00E10FE9">
            <w:pPr>
              <w:spacing w:after="120"/>
              <w:jc w:val="both"/>
              <w:rPr>
                <w:snapToGrid/>
                <w:szCs w:val="24"/>
                <w:lang w:val="bg-BG"/>
              </w:rPr>
            </w:pPr>
            <w:r w:rsidRPr="00E10FE9">
              <w:rPr>
                <w:snapToGrid/>
                <w:szCs w:val="24"/>
                <w:lang w:val="bg-BG"/>
              </w:rPr>
              <w:t xml:space="preserve">Източник на информация – ИСУН 2020, секция 12 „Прикачени електронно подписани документи“ </w:t>
            </w:r>
            <w:proofErr w:type="spellStart"/>
            <w:r w:rsidRPr="00E10FE9">
              <w:rPr>
                <w:snapToGrid/>
                <w:szCs w:val="24"/>
                <w:lang w:val="bg-BG"/>
              </w:rPr>
              <w:t>къмот</w:t>
            </w:r>
            <w:proofErr w:type="spellEnd"/>
            <w:r w:rsidRPr="00E10FE9">
              <w:rPr>
                <w:snapToGrid/>
                <w:szCs w:val="24"/>
                <w:lang w:val="bg-BG"/>
              </w:rPr>
              <w:t xml:space="preserve"> Формуляр за кандидатстване </w:t>
            </w:r>
          </w:p>
          <w:p w14:paraId="1F0A6F52" w14:textId="77777777" w:rsidR="00E10FE9" w:rsidRPr="00E10FE9" w:rsidRDefault="00E10FE9" w:rsidP="00E10FE9">
            <w:pPr>
              <w:spacing w:after="120"/>
              <w:jc w:val="both"/>
              <w:rPr>
                <w:snapToGrid/>
                <w:szCs w:val="24"/>
                <w:lang w:val="bg-BG"/>
              </w:rPr>
            </w:pPr>
          </w:p>
          <w:p w14:paraId="6E5D4D7D" w14:textId="77777777" w:rsidR="00E10FE9" w:rsidRPr="00E10FE9" w:rsidRDefault="00E10FE9" w:rsidP="00E10FE9">
            <w:pPr>
              <w:spacing w:after="120"/>
              <w:jc w:val="both"/>
              <w:rPr>
                <w:snapToGrid/>
                <w:szCs w:val="24"/>
                <w:lang w:val="bg-BG"/>
              </w:rPr>
            </w:pPr>
            <w:r w:rsidRPr="00E10FE9">
              <w:rPr>
                <w:snapToGrid/>
                <w:szCs w:val="24"/>
                <w:lang w:val="bg-BG"/>
              </w:rPr>
              <w:t xml:space="preserve">Принципни действия: </w:t>
            </w:r>
          </w:p>
          <w:p w14:paraId="0C72B72A" w14:textId="77777777" w:rsidR="00E10FE9" w:rsidRPr="00E10FE9" w:rsidRDefault="00E10FE9" w:rsidP="00E10FE9">
            <w:pPr>
              <w:spacing w:after="120"/>
              <w:jc w:val="both"/>
              <w:rPr>
                <w:snapToGrid/>
                <w:szCs w:val="24"/>
                <w:lang w:val="bg-BG"/>
              </w:rPr>
            </w:pPr>
            <w:r w:rsidRPr="00E10FE9">
              <w:rPr>
                <w:snapToGrid/>
                <w:szCs w:val="24"/>
                <w:lang w:val="bg-BG"/>
              </w:rPr>
              <w:t xml:space="preserve">В случай че кандидатът не е представил   документи, доказващи стойността на заложените разходи в </w:t>
            </w:r>
            <w:proofErr w:type="spellStart"/>
            <w:r w:rsidRPr="00E10FE9">
              <w:rPr>
                <w:snapToGrid/>
                <w:szCs w:val="24"/>
                <w:lang w:val="bg-BG"/>
              </w:rPr>
              <w:t>проeктобюджета</w:t>
            </w:r>
            <w:proofErr w:type="spellEnd"/>
            <w:r w:rsidRPr="00E10FE9">
              <w:rPr>
                <w:snapToGrid/>
                <w:szCs w:val="24"/>
                <w:lang w:val="bg-BG"/>
              </w:rPr>
              <w:t>, същите ще бъдат изискани от кандидата като пояснителна информация.</w:t>
            </w:r>
          </w:p>
          <w:p w14:paraId="27E97863" w14:textId="77777777" w:rsidR="00E10FE9" w:rsidRPr="00E10FE9" w:rsidRDefault="00E10FE9" w:rsidP="00E10FE9">
            <w:pPr>
              <w:spacing w:after="120"/>
              <w:jc w:val="both"/>
              <w:rPr>
                <w:snapToGrid/>
                <w:szCs w:val="24"/>
                <w:lang w:val="bg-BG"/>
              </w:rPr>
            </w:pPr>
            <w:r w:rsidRPr="00E10FE9">
              <w:rPr>
                <w:snapToGrid/>
                <w:szCs w:val="24"/>
                <w:lang w:val="bg-BG"/>
              </w:rPr>
              <w:t xml:space="preserve">Изисканите документи следва да се представят в срока, определен от оценителната комисия. </w:t>
            </w:r>
          </w:p>
          <w:p w14:paraId="4C0D02FF" w14:textId="42BC354C" w:rsidR="00E10FE9" w:rsidRPr="00BC39C3" w:rsidRDefault="00E10FE9" w:rsidP="00E10FE9">
            <w:pPr>
              <w:spacing w:after="120"/>
              <w:jc w:val="both"/>
              <w:rPr>
                <w:snapToGrid/>
                <w:szCs w:val="24"/>
                <w:lang w:val="bg-BG"/>
              </w:rPr>
            </w:pPr>
            <w:r w:rsidRPr="00E10FE9">
              <w:rPr>
                <w:snapToGrid/>
                <w:szCs w:val="24"/>
                <w:lang w:val="bg-BG"/>
              </w:rPr>
              <w:t xml:space="preserve">Непредставянето на документите като пояснителна информация е </w:t>
            </w:r>
            <w:r w:rsidRPr="00E10FE9">
              <w:rPr>
                <w:snapToGrid/>
                <w:szCs w:val="24"/>
                <w:lang w:val="bg-BG"/>
              </w:rPr>
              <w:lastRenderedPageBreak/>
              <w:t>основание за отхвърляне на проектното предложение.</w:t>
            </w:r>
          </w:p>
        </w:tc>
      </w:tr>
      <w:tr w:rsidR="00402EBE" w:rsidRPr="006E1FED" w14:paraId="1C739738" w14:textId="77777777" w:rsidTr="00D516EA">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22C21387" w14:textId="77777777" w:rsidR="00402EBE" w:rsidRDefault="00402EBE" w:rsidP="00D516EA">
            <w:pPr>
              <w:tabs>
                <w:tab w:val="left" w:pos="-284"/>
              </w:tabs>
              <w:spacing w:after="160" w:line="240" w:lineRule="exact"/>
              <w:jc w:val="center"/>
              <w:rPr>
                <w:rFonts w:eastAsia="Calibri"/>
                <w:b/>
                <w:bCs/>
                <w:snapToGrid/>
                <w:szCs w:val="24"/>
                <w:lang w:val="bg-BG"/>
              </w:rPr>
            </w:pPr>
            <w:r w:rsidRPr="00243B75">
              <w:rPr>
                <w:rFonts w:eastAsia="Calibri"/>
                <w:bCs/>
                <w:snapToGrid/>
                <w:szCs w:val="24"/>
                <w:lang w:val="bg-BG"/>
              </w:rPr>
              <w:lastRenderedPageBreak/>
              <w:t>ГРУПА І</w:t>
            </w:r>
            <w:r>
              <w:rPr>
                <w:rFonts w:eastAsia="Calibri"/>
                <w:bCs/>
                <w:snapToGrid/>
                <w:szCs w:val="24"/>
                <w:lang w:val="bg-BG"/>
              </w:rPr>
              <w:t>ІІ</w:t>
            </w:r>
            <w:r w:rsidRPr="00243B75">
              <w:rPr>
                <w:rFonts w:eastAsia="Calibri"/>
                <w:bCs/>
                <w:snapToGrid/>
                <w:szCs w:val="24"/>
                <w:lang w:val="bg-BG"/>
              </w:rPr>
              <w:t>. АДМИНИСТРАТИВНО СЪОТВЕТСТВИЕ И ДОПУСТИМОСТ НА ПАРТНЬОРА/ИТЕ</w:t>
            </w:r>
            <w:r w:rsidRPr="00BC39C3">
              <w:rPr>
                <w:rFonts w:eastAsia="Calibri"/>
                <w:b/>
                <w:bCs/>
                <w:snapToGrid/>
                <w:szCs w:val="24"/>
                <w:lang w:val="bg-BG"/>
              </w:rPr>
              <w:t xml:space="preserve"> </w:t>
            </w:r>
            <w:r>
              <w:rPr>
                <w:rFonts w:eastAsia="Calibri"/>
                <w:b/>
                <w:bCs/>
                <w:snapToGrid/>
                <w:szCs w:val="24"/>
                <w:lang w:val="bg-BG"/>
              </w:rPr>
              <w:t>-</w:t>
            </w:r>
          </w:p>
          <w:p w14:paraId="0A73EDB9" w14:textId="04CCC7D3" w:rsidR="00402EBE" w:rsidRPr="00BC39C3" w:rsidRDefault="00402EBE" w:rsidP="00DB7012">
            <w:pPr>
              <w:spacing w:after="120"/>
              <w:jc w:val="center"/>
              <w:rPr>
                <w:snapToGrid/>
                <w:szCs w:val="24"/>
                <w:lang w:val="bg-BG"/>
              </w:rPr>
            </w:pPr>
            <w:r w:rsidRPr="00BC39C3">
              <w:rPr>
                <w:rFonts w:eastAsia="Calibri"/>
                <w:b/>
                <w:snapToGrid/>
                <w:szCs w:val="24"/>
                <w:lang w:val="bg-BG"/>
              </w:rPr>
              <w:t>ПОДКРЕПЯЩИ ДОКУМЕНТИ ОТ ПАРТНЬОРИТЕ</w:t>
            </w:r>
          </w:p>
        </w:tc>
      </w:tr>
      <w:tr w:rsidR="00402EBE" w:rsidRPr="006E1FED" w14:paraId="1528BE43" w14:textId="77777777" w:rsidTr="00D516EA">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197CFDFD" w14:textId="77777777" w:rsidR="00402EBE" w:rsidRDefault="00402EBE" w:rsidP="00D516EA">
            <w:pPr>
              <w:spacing w:after="120"/>
              <w:ind w:right="-51"/>
              <w:jc w:val="center"/>
              <w:rPr>
                <w:snapToGrid/>
                <w:szCs w:val="24"/>
                <w:lang w:val="bg-BG"/>
              </w:rPr>
            </w:pPr>
            <w:r w:rsidRPr="00243B75">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B2880B0" w14:textId="77777777" w:rsidR="00402EBE" w:rsidRPr="00890AB8" w:rsidRDefault="00402EBE" w:rsidP="00D516EA">
            <w:pPr>
              <w:spacing w:after="160" w:line="259" w:lineRule="auto"/>
              <w:jc w:val="center"/>
              <w:rPr>
                <w:rFonts w:eastAsia="Calibri"/>
                <w:b/>
                <w:snapToGrid/>
                <w:szCs w:val="24"/>
                <w:lang w:val="bg-BG"/>
              </w:rPr>
            </w:pPr>
            <w:r w:rsidRPr="00243B75">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0BDDDF78" w14:textId="77777777" w:rsidR="00402EBE" w:rsidRPr="00890AB8" w:rsidRDefault="00402EBE" w:rsidP="00D516EA">
            <w:pPr>
              <w:spacing w:after="160" w:line="259" w:lineRule="auto"/>
              <w:jc w:val="center"/>
              <w:rPr>
                <w:rFonts w:eastAsia="Calibri"/>
                <w:b/>
                <w:snapToGrid/>
                <w:szCs w:val="24"/>
                <w:lang w:val="bg-BG"/>
              </w:rPr>
            </w:pPr>
            <w:r w:rsidRPr="00243B75">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59D2B810" w14:textId="77777777" w:rsidR="00402EBE" w:rsidRPr="00890AB8" w:rsidRDefault="00402EBE" w:rsidP="00D516EA">
            <w:pPr>
              <w:spacing w:after="160" w:line="259" w:lineRule="auto"/>
              <w:jc w:val="center"/>
              <w:rPr>
                <w:rFonts w:eastAsia="Calibri"/>
                <w:b/>
                <w:snapToGrid/>
                <w:szCs w:val="24"/>
                <w:lang w:val="bg-BG"/>
              </w:rPr>
            </w:pPr>
            <w:r w:rsidRPr="00243B75">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03EC23DE" w14:textId="77777777" w:rsidR="00402EBE" w:rsidRPr="00BC39C3" w:rsidRDefault="00402EBE" w:rsidP="00D516EA">
            <w:pPr>
              <w:spacing w:after="120"/>
              <w:jc w:val="both"/>
              <w:rPr>
                <w:snapToGrid/>
                <w:szCs w:val="24"/>
                <w:lang w:val="bg-BG"/>
              </w:rPr>
            </w:pPr>
            <w:r w:rsidRPr="00243B75">
              <w:rPr>
                <w:b/>
                <w:snapToGrid/>
                <w:color w:val="000000"/>
                <w:szCs w:val="24"/>
                <w:lang w:val="bg-BG" w:eastAsia="bg-BG"/>
              </w:rPr>
              <w:t>Източник на информация и принципни действия</w:t>
            </w:r>
          </w:p>
        </w:tc>
      </w:tr>
      <w:tr w:rsidR="00402EBE" w:rsidRPr="006E1FED" w14:paraId="054279F7"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5717D62C" w14:textId="77777777" w:rsidR="00402EBE" w:rsidRPr="00384FF7" w:rsidRDefault="00402EBE" w:rsidP="00D516EA">
            <w:pPr>
              <w:pStyle w:val="afa"/>
              <w:tabs>
                <w:tab w:val="left" w:pos="318"/>
              </w:tabs>
              <w:spacing w:after="360" w:afterAutospacing="0"/>
              <w:jc w:val="both"/>
              <w:rPr>
                <w:rFonts w:eastAsia="Calibri"/>
              </w:rPr>
            </w:pPr>
            <w:r>
              <w:rPr>
                <w:rFonts w:eastAsia="Calibri"/>
              </w:rPr>
              <w:t xml:space="preserve">1. </w:t>
            </w:r>
            <w:r w:rsidRPr="00765480">
              <w:rPr>
                <w:rFonts w:eastAsia="Calibri"/>
              </w:rPr>
              <w:t>Приложение</w:t>
            </w:r>
            <w:r>
              <w:rPr>
                <w:rFonts w:eastAsia="Calibri"/>
              </w:rPr>
              <w:t>-ІІ</w:t>
            </w:r>
            <w:r w:rsidRPr="00765480">
              <w:rPr>
                <w:rFonts w:eastAsia="Calibri"/>
              </w:rPr>
              <w:t>: Декларацията на кандидата/партньо</w:t>
            </w:r>
            <w:r>
              <w:rPr>
                <w:rFonts w:eastAsia="Calibri"/>
              </w:rPr>
              <w:t>ра</w:t>
            </w:r>
            <w:r w:rsidRPr="00765480">
              <w:rPr>
                <w:rFonts w:eastAsia="Calibri"/>
              </w:rPr>
              <w:t xml:space="preserve"> </w:t>
            </w:r>
            <w:r>
              <w:rPr>
                <w:rFonts w:eastAsia="Calibri"/>
              </w:rPr>
              <w:t xml:space="preserve">е попълнена по образец и подписана </w:t>
            </w:r>
            <w:r w:rsidRPr="00384FF7">
              <w:rPr>
                <w:b/>
              </w:rPr>
              <w:t xml:space="preserve">от </w:t>
            </w:r>
            <w:r w:rsidRPr="00384FF7">
              <w:rPr>
                <w:rFonts w:eastAsia="Calibri"/>
                <w:b/>
              </w:rPr>
              <w:t>всички</w:t>
            </w:r>
            <w:r w:rsidRPr="00384FF7">
              <w:rPr>
                <w:rFonts w:eastAsia="Calibri"/>
              </w:rPr>
              <w:t xml:space="preserve"> лица, които са </w:t>
            </w:r>
            <w:proofErr w:type="spellStart"/>
            <w:r w:rsidRPr="00384FF7">
              <w:rPr>
                <w:rFonts w:eastAsia="Calibri"/>
              </w:rPr>
              <w:t>овластени</w:t>
            </w:r>
            <w:proofErr w:type="spellEnd"/>
            <w:r w:rsidRPr="00384FF7">
              <w:rPr>
                <w:rFonts w:eastAsia="Calibri"/>
              </w:rPr>
              <w:t xml:space="preserve"> да п</w:t>
            </w:r>
            <w:r>
              <w:rPr>
                <w:rFonts w:eastAsia="Calibri"/>
              </w:rPr>
              <w:t xml:space="preserve">редставляват </w:t>
            </w:r>
            <w:r w:rsidRPr="005F6E03">
              <w:rPr>
                <w:rFonts w:eastAsia="Calibri"/>
                <w:b/>
              </w:rPr>
              <w:t>ПАРТНЬОРА</w:t>
            </w:r>
            <w:r w:rsidRPr="00384FF7">
              <w:rPr>
                <w:rFonts w:eastAsia="Calibri"/>
              </w:rPr>
              <w:t>, независимо дали г</w:t>
            </w:r>
            <w:r w:rsidRPr="00384FF7">
              <w:rPr>
                <w:rFonts w:eastAsia="Calibri"/>
                <w:lang w:val="en-US"/>
              </w:rPr>
              <w:t>o</w:t>
            </w:r>
            <w:r w:rsidRPr="00384FF7">
              <w:rPr>
                <w:rFonts w:eastAsia="Calibri"/>
              </w:rPr>
              <w:t xml:space="preserve"> представляват заедно и/или поотделно, 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Pr>
                <w:rFonts w:eastAsia="Calibri"/>
              </w:rPr>
              <w:t xml:space="preserve"> </w:t>
            </w:r>
          </w:p>
          <w:p w14:paraId="48803AEA" w14:textId="77777777" w:rsidR="00402EBE" w:rsidRDefault="00402EBE" w:rsidP="00D516EA">
            <w:pPr>
              <w:pStyle w:val="afa"/>
              <w:tabs>
                <w:tab w:val="left" w:pos="318"/>
              </w:tabs>
              <w:spacing w:after="360" w:afterAutospacing="0"/>
              <w:jc w:val="both"/>
            </w:pPr>
            <w:r w:rsidRPr="00BC39C3">
              <w:t>Декларацията/</w:t>
            </w:r>
            <w:proofErr w:type="spellStart"/>
            <w:r w:rsidRPr="00BC39C3">
              <w:t>ите</w:t>
            </w:r>
            <w:proofErr w:type="spellEnd"/>
            <w:r w:rsidRPr="00BC39C3">
              <w:t xml:space="preserve"> е/са подписана/и на хартия</w:t>
            </w:r>
            <w:r>
              <w:t xml:space="preserve"> от</w:t>
            </w:r>
            <w:r w:rsidRPr="00BC39C3">
              <w:t xml:space="preserve"> </w:t>
            </w:r>
            <w:r>
              <w:t>всички гореизброени лица</w:t>
            </w:r>
            <w:r w:rsidRPr="00BC39C3">
              <w:t>, сканиран</w:t>
            </w:r>
            <w:r>
              <w:t>а/</w:t>
            </w:r>
            <w:r w:rsidRPr="00BC39C3">
              <w:t>и и прикачен</w:t>
            </w:r>
            <w:r>
              <w:t>а/</w:t>
            </w:r>
            <w:r w:rsidRPr="00BC39C3">
              <w:t>и в ИСУН 2020</w:t>
            </w:r>
          </w:p>
          <w:p w14:paraId="7A60F02E" w14:textId="77777777" w:rsidR="00402EBE" w:rsidRPr="00243B75" w:rsidRDefault="00402EBE" w:rsidP="00D516EA">
            <w:pPr>
              <w:spacing w:after="120"/>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73EB185B"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D1260CF"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518A184"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CF92741" w14:textId="77777777" w:rsidR="00402EBE" w:rsidRPr="005270E0" w:rsidRDefault="00402EBE" w:rsidP="00D516EA">
            <w:pPr>
              <w:spacing w:after="160" w:line="259" w:lineRule="auto"/>
              <w:jc w:val="both"/>
              <w:rPr>
                <w:rFonts w:eastAsia="Calibri"/>
                <w:snapToGrid/>
                <w:szCs w:val="24"/>
                <w:lang w:val="bg-BG"/>
              </w:rPr>
            </w:pPr>
            <w:r w:rsidRPr="005270E0">
              <w:rPr>
                <w:rFonts w:eastAsia="Calibri"/>
                <w:snapToGrid/>
                <w:szCs w:val="24"/>
                <w:lang w:val="bg-BG"/>
              </w:rPr>
              <w:t>Източник на информация - ИСУН 2020, П</w:t>
            </w:r>
            <w:r>
              <w:rPr>
                <w:rFonts w:eastAsia="Calibri"/>
                <w:snapToGrid/>
                <w:szCs w:val="24"/>
                <w:lang w:val="bg-BG"/>
              </w:rPr>
              <w:t xml:space="preserve">рикачени електронно подписани документи </w:t>
            </w:r>
          </w:p>
          <w:p w14:paraId="7D63F4CD" w14:textId="77777777" w:rsidR="00402EBE" w:rsidRPr="005270E0" w:rsidRDefault="00402EBE" w:rsidP="00D516EA">
            <w:pPr>
              <w:spacing w:after="60"/>
              <w:jc w:val="both"/>
              <w:rPr>
                <w:rFonts w:eastAsia="Calibri"/>
                <w:snapToGrid/>
                <w:szCs w:val="24"/>
                <w:u w:val="single"/>
                <w:lang w:val="bg-BG"/>
              </w:rPr>
            </w:pPr>
            <w:r w:rsidRPr="005270E0">
              <w:rPr>
                <w:rFonts w:eastAsia="Calibri"/>
                <w:snapToGrid/>
                <w:szCs w:val="24"/>
                <w:u w:val="single"/>
                <w:lang w:val="bg-BG"/>
              </w:rPr>
              <w:t>Принципни действия:</w:t>
            </w:r>
          </w:p>
          <w:p w14:paraId="7EB356FA" w14:textId="77777777" w:rsidR="00402EBE" w:rsidRDefault="00402EBE" w:rsidP="00D516EA">
            <w:pPr>
              <w:spacing w:after="60"/>
              <w:jc w:val="both"/>
              <w:rPr>
                <w:rFonts w:eastAsia="Calibri"/>
                <w:snapToGrid/>
                <w:szCs w:val="24"/>
                <w:lang w:val="bg-BG"/>
              </w:rPr>
            </w:pPr>
            <w:r w:rsidRPr="005270E0">
              <w:rPr>
                <w:snapToGrid/>
                <w:szCs w:val="24"/>
                <w:lang w:val="bg-BG" w:eastAsia="bg-BG"/>
              </w:rPr>
              <w:t>В случай че Декларацията на кан</w:t>
            </w:r>
            <w:r>
              <w:rPr>
                <w:snapToGrid/>
                <w:szCs w:val="24"/>
                <w:lang w:val="bg-BG" w:eastAsia="bg-BG"/>
              </w:rPr>
              <w:t xml:space="preserve">дидата/партньора Приложение ІІ/Декларацията на асоциирания партньор Приложение ІІ-А </w:t>
            </w:r>
            <w:r w:rsidRPr="005270E0">
              <w:rPr>
                <w:snapToGrid/>
                <w:szCs w:val="24"/>
                <w:lang w:val="bg-BG" w:eastAsia="bg-BG"/>
              </w:rPr>
              <w:t xml:space="preserve">не е представена или не е подписана от всички лица, </w:t>
            </w:r>
            <w:r w:rsidRPr="005270E0">
              <w:rPr>
                <w:rFonts w:eastAsia="Calibri"/>
                <w:snapToGrid/>
                <w:szCs w:val="24"/>
                <w:lang w:val="bg-BG"/>
              </w:rPr>
              <w:t xml:space="preserve">които са </w:t>
            </w:r>
            <w:proofErr w:type="spellStart"/>
            <w:r w:rsidRPr="005270E0">
              <w:rPr>
                <w:rFonts w:eastAsia="Calibri"/>
                <w:snapToGrid/>
                <w:szCs w:val="24"/>
                <w:lang w:val="bg-BG"/>
              </w:rPr>
              <w:t>овластени</w:t>
            </w:r>
            <w:proofErr w:type="spellEnd"/>
            <w:r w:rsidRPr="005270E0">
              <w:rPr>
                <w:rFonts w:eastAsia="Calibri"/>
                <w:snapToGrid/>
                <w:szCs w:val="24"/>
                <w:lang w:val="bg-BG"/>
              </w:rPr>
              <w:t xml:space="preserve"> да представляват </w:t>
            </w:r>
            <w:r w:rsidRPr="00707299">
              <w:rPr>
                <w:rFonts w:eastAsia="Calibri"/>
                <w:b/>
                <w:snapToGrid/>
                <w:szCs w:val="24"/>
                <w:lang w:val="bg-BG"/>
              </w:rPr>
              <w:t>партньора,</w:t>
            </w:r>
            <w:r w:rsidRPr="005270E0">
              <w:rPr>
                <w:rFonts w:eastAsia="Calibri"/>
                <w:snapToGrid/>
                <w:szCs w:val="24"/>
                <w:lang w:val="bg-BG"/>
              </w:rPr>
              <w:t xml:space="preserve"> независимо дали </w:t>
            </w:r>
            <w:proofErr w:type="spellStart"/>
            <w:r w:rsidRPr="005270E0">
              <w:rPr>
                <w:rFonts w:eastAsia="Calibri"/>
                <w:snapToGrid/>
                <w:szCs w:val="24"/>
                <w:lang w:val="bg-BG"/>
              </w:rPr>
              <w:t>гo</w:t>
            </w:r>
            <w:proofErr w:type="spellEnd"/>
            <w:r w:rsidRPr="005270E0">
              <w:rPr>
                <w:rFonts w:eastAsia="Calibri"/>
                <w:snapToGrid/>
                <w:szCs w:val="24"/>
                <w:lang w:val="bg-BG"/>
              </w:rPr>
              <w:t xml:space="preserve"> представляват заедно и/или поотделно, 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Pr="005270E0">
              <w:rPr>
                <w:rFonts w:eastAsia="Calibri"/>
                <w:lang w:val="bg-BG"/>
              </w:rPr>
              <w:t xml:space="preserve">, </w:t>
            </w:r>
            <w:r w:rsidRPr="005270E0">
              <w:rPr>
                <w:snapToGrid/>
                <w:szCs w:val="24"/>
                <w:lang w:val="bg-BG" w:eastAsia="bg-BG"/>
              </w:rPr>
              <w:t>или не е попълнена коректно, същата/-</w:t>
            </w:r>
            <w:proofErr w:type="spellStart"/>
            <w:r w:rsidRPr="005270E0">
              <w:rPr>
                <w:snapToGrid/>
                <w:szCs w:val="24"/>
                <w:lang w:val="bg-BG" w:eastAsia="bg-BG"/>
              </w:rPr>
              <w:t>ите</w:t>
            </w:r>
            <w:proofErr w:type="spellEnd"/>
            <w:r w:rsidRPr="005270E0">
              <w:rPr>
                <w:snapToGrid/>
                <w:szCs w:val="24"/>
                <w:lang w:val="bg-BG" w:eastAsia="bg-BG"/>
              </w:rPr>
              <w:t xml:space="preserve"> ще бъде/-ат изискана/-и от кандидата като пояснителна информация.</w:t>
            </w:r>
            <w:r>
              <w:rPr>
                <w:rFonts w:eastAsia="Calibri"/>
                <w:snapToGrid/>
                <w:szCs w:val="24"/>
                <w:lang w:val="bg-BG"/>
              </w:rPr>
              <w:t xml:space="preserve"> </w:t>
            </w:r>
          </w:p>
          <w:p w14:paraId="411CB46C" w14:textId="77777777" w:rsidR="00402EBE" w:rsidRPr="000C35B9" w:rsidRDefault="00402EBE" w:rsidP="00D516EA">
            <w:pPr>
              <w:spacing w:after="120"/>
              <w:jc w:val="both"/>
              <w:rPr>
                <w:rFonts w:eastAsia="Calibri"/>
                <w:snapToGrid/>
                <w:szCs w:val="24"/>
                <w:lang w:val="bg-BG"/>
              </w:rPr>
            </w:pPr>
            <w:r w:rsidRPr="005270E0">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402EBE" w:rsidRPr="006E1FED" w14:paraId="4132DDB0"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624DAD54" w14:textId="77777777" w:rsidR="00402EBE" w:rsidRPr="009A3B83" w:rsidRDefault="00402EBE" w:rsidP="00D516EA">
            <w:pPr>
              <w:pStyle w:val="afa"/>
              <w:tabs>
                <w:tab w:val="left" w:pos="318"/>
              </w:tabs>
              <w:spacing w:after="120" w:afterAutospacing="0"/>
              <w:jc w:val="both"/>
              <w:rPr>
                <w:rFonts w:eastAsia="Calibri"/>
              </w:rPr>
            </w:pPr>
            <w:r>
              <w:rPr>
                <w:rFonts w:eastAsia="Calibri"/>
              </w:rPr>
              <w:t xml:space="preserve">2. </w:t>
            </w:r>
            <w:r w:rsidRPr="00CF2A27">
              <w:rPr>
                <w:rFonts w:eastAsia="Calibri"/>
              </w:rPr>
              <w:t>Приложение</w:t>
            </w:r>
            <w:r w:rsidRPr="009A3B83">
              <w:rPr>
                <w:rFonts w:eastAsia="Calibri"/>
              </w:rPr>
              <w:t xml:space="preserve"> </w:t>
            </w:r>
            <w:r w:rsidRPr="00CF2A27">
              <w:rPr>
                <w:rFonts w:eastAsia="Calibri"/>
              </w:rPr>
              <w:t>ІІ-1 Деклараци</w:t>
            </w:r>
            <w:r>
              <w:rPr>
                <w:rFonts w:eastAsia="Calibri"/>
              </w:rPr>
              <w:t>я на кандидата/партньора общини</w:t>
            </w:r>
            <w:r w:rsidRPr="00CF2A27">
              <w:rPr>
                <w:rFonts w:eastAsia="Calibri"/>
              </w:rPr>
              <w:t xml:space="preserve"> (</w:t>
            </w:r>
            <w:r w:rsidRPr="001836D4">
              <w:rPr>
                <w:rFonts w:eastAsia="Calibri"/>
              </w:rPr>
              <w:t xml:space="preserve">приложимо </w:t>
            </w:r>
            <w:r w:rsidRPr="000134B7">
              <w:rPr>
                <w:rFonts w:eastAsia="Calibri"/>
              </w:rPr>
              <w:t xml:space="preserve">само за </w:t>
            </w:r>
            <w:r w:rsidRPr="009A3B83">
              <w:rPr>
                <w:rFonts w:eastAsia="Calibri"/>
                <w:b/>
              </w:rPr>
              <w:t>ПАРТНЬОРИ</w:t>
            </w:r>
            <w:r w:rsidRPr="009A3B83">
              <w:rPr>
                <w:rFonts w:eastAsia="Calibri"/>
              </w:rPr>
              <w:t xml:space="preserve"> общини).</w:t>
            </w:r>
          </w:p>
          <w:p w14:paraId="58FF5CFC" w14:textId="77777777" w:rsidR="00402EBE" w:rsidRPr="00CF2A27" w:rsidRDefault="00402EBE" w:rsidP="00D516EA">
            <w:pPr>
              <w:spacing w:after="120"/>
              <w:ind w:right="-51"/>
              <w:jc w:val="both"/>
              <w:rPr>
                <w:rFonts w:eastAsia="Calibri"/>
                <w:b/>
                <w:snapToGrid/>
                <w:szCs w:val="24"/>
                <w:lang w:val="bg-BG"/>
              </w:rPr>
            </w:pPr>
            <w:r w:rsidRPr="009A3B83">
              <w:rPr>
                <w:rFonts w:eastAsia="Calibri"/>
                <w:lang w:val="bg-BG"/>
              </w:rPr>
              <w:t>Декларацията е попълнена от пре</w:t>
            </w:r>
            <w:r>
              <w:rPr>
                <w:rFonts w:eastAsia="Calibri"/>
                <w:lang w:val="bg-BG"/>
              </w:rPr>
              <w:t>дставляващия партньора - община</w:t>
            </w:r>
            <w:r w:rsidRPr="009A3B83">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579F17D9"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D62B3AE"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E93D781"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8BF39AB" w14:textId="77777777" w:rsidR="00402EBE" w:rsidRPr="00E20942" w:rsidRDefault="00402EBE" w:rsidP="00D516EA">
            <w:pPr>
              <w:spacing w:after="160" w:line="259" w:lineRule="auto"/>
              <w:jc w:val="both"/>
              <w:rPr>
                <w:rFonts w:eastAsia="Calibri"/>
                <w:snapToGrid/>
                <w:szCs w:val="24"/>
                <w:lang w:val="bg-BG"/>
              </w:rPr>
            </w:pPr>
            <w:r w:rsidRPr="00E20942">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w:t>
            </w:r>
          </w:p>
          <w:p w14:paraId="4B142BBD" w14:textId="77777777" w:rsidR="00402EBE" w:rsidRPr="003E6612" w:rsidRDefault="00402EBE" w:rsidP="00D516EA">
            <w:pPr>
              <w:spacing w:after="60"/>
              <w:jc w:val="both"/>
              <w:rPr>
                <w:rFonts w:eastAsia="Calibri"/>
                <w:snapToGrid/>
                <w:szCs w:val="24"/>
                <w:u w:val="single"/>
                <w:lang w:val="bg-BG"/>
              </w:rPr>
            </w:pPr>
            <w:r w:rsidRPr="003E6612">
              <w:rPr>
                <w:rFonts w:eastAsia="Calibri"/>
                <w:snapToGrid/>
                <w:szCs w:val="24"/>
                <w:u w:val="single"/>
                <w:lang w:val="bg-BG"/>
              </w:rPr>
              <w:t>Принципни действия:</w:t>
            </w:r>
          </w:p>
          <w:p w14:paraId="5FDECA99" w14:textId="77777777" w:rsidR="00402EBE" w:rsidRPr="003E6612" w:rsidRDefault="00402EBE" w:rsidP="00D516EA">
            <w:pPr>
              <w:spacing w:after="60"/>
              <w:jc w:val="both"/>
              <w:rPr>
                <w:snapToGrid/>
                <w:szCs w:val="24"/>
                <w:lang w:val="bg-BG" w:eastAsia="bg-BG"/>
              </w:rPr>
            </w:pPr>
            <w:r w:rsidRPr="003E6612">
              <w:rPr>
                <w:snapToGrid/>
                <w:szCs w:val="24"/>
                <w:lang w:val="bg-BG" w:eastAsia="bg-BG"/>
              </w:rPr>
              <w:t xml:space="preserve">В случай че Декларацията на кандидата/партньора </w:t>
            </w:r>
            <w:r>
              <w:rPr>
                <w:snapToGrid/>
                <w:szCs w:val="24"/>
                <w:lang w:val="bg-BG" w:eastAsia="bg-BG"/>
              </w:rPr>
              <w:t>община (</w:t>
            </w:r>
            <w:r w:rsidRPr="003E6612">
              <w:rPr>
                <w:snapToGrid/>
                <w:szCs w:val="24"/>
                <w:lang w:val="bg-BG" w:eastAsia="bg-BG"/>
              </w:rPr>
              <w:t>Приложение ІІ</w:t>
            </w:r>
            <w:r>
              <w:rPr>
                <w:snapToGrid/>
                <w:szCs w:val="24"/>
                <w:lang w:val="bg-BG" w:eastAsia="bg-BG"/>
              </w:rPr>
              <w:t>-1)</w:t>
            </w:r>
            <w:r w:rsidRPr="003E6612">
              <w:rPr>
                <w:snapToGrid/>
                <w:szCs w:val="24"/>
                <w:lang w:val="bg-BG" w:eastAsia="bg-BG"/>
              </w:rPr>
              <w:t xml:space="preserve"> не е представена или не е подписана от </w:t>
            </w:r>
            <w:r>
              <w:rPr>
                <w:snapToGrid/>
                <w:szCs w:val="24"/>
                <w:lang w:val="bg-BG" w:eastAsia="bg-BG"/>
              </w:rPr>
              <w:t>представляващия партньора,</w:t>
            </w:r>
            <w:r>
              <w:rPr>
                <w:rFonts w:eastAsia="Calibri"/>
              </w:rPr>
              <w:t xml:space="preserve"> </w:t>
            </w:r>
            <w:r w:rsidRPr="003E6612">
              <w:rPr>
                <w:snapToGrid/>
                <w:szCs w:val="24"/>
                <w:lang w:val="bg-BG" w:eastAsia="bg-BG"/>
              </w:rPr>
              <w:t>или не е попълнена коректно, същата/-</w:t>
            </w:r>
            <w:proofErr w:type="spellStart"/>
            <w:r w:rsidRPr="003E6612">
              <w:rPr>
                <w:snapToGrid/>
                <w:szCs w:val="24"/>
                <w:lang w:val="bg-BG" w:eastAsia="bg-BG"/>
              </w:rPr>
              <w:t>ите</w:t>
            </w:r>
            <w:proofErr w:type="spellEnd"/>
            <w:r w:rsidRPr="003E6612">
              <w:rPr>
                <w:snapToGrid/>
                <w:szCs w:val="24"/>
                <w:lang w:val="bg-BG" w:eastAsia="bg-BG"/>
              </w:rPr>
              <w:t xml:space="preserve"> ще бъде/-ат изискана/-и като пояснителна информация.</w:t>
            </w:r>
          </w:p>
          <w:p w14:paraId="010F40BA" w14:textId="77777777" w:rsidR="00402EBE" w:rsidRPr="00243B75" w:rsidRDefault="00402EBE" w:rsidP="00D516EA">
            <w:pPr>
              <w:spacing w:after="120"/>
              <w:jc w:val="both"/>
              <w:rPr>
                <w:b/>
                <w:snapToGrid/>
                <w:color w:val="000000"/>
                <w:szCs w:val="24"/>
                <w:lang w:val="bg-BG" w:eastAsia="bg-BG"/>
              </w:rPr>
            </w:pPr>
            <w:r>
              <w:rPr>
                <w:rFonts w:eastAsia="Calibri"/>
                <w:snapToGrid/>
                <w:szCs w:val="24"/>
                <w:lang w:val="bg-BG"/>
              </w:rPr>
              <w:t xml:space="preserve">Приложението </w:t>
            </w:r>
            <w:r w:rsidRPr="003E6612">
              <w:rPr>
                <w:rFonts w:eastAsia="Calibri"/>
                <w:snapToGrid/>
                <w:szCs w:val="24"/>
                <w:lang w:val="bg-BG"/>
              </w:rPr>
              <w:t xml:space="preserve">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w:t>
            </w:r>
            <w:r w:rsidRPr="003E6612">
              <w:rPr>
                <w:rFonts w:eastAsia="Calibri"/>
                <w:snapToGrid/>
                <w:szCs w:val="24"/>
                <w:lang w:val="bg-BG"/>
              </w:rPr>
              <w:lastRenderedPageBreak/>
              <w:t>проектното предложение.</w:t>
            </w:r>
          </w:p>
        </w:tc>
      </w:tr>
      <w:tr w:rsidR="00402EBE" w:rsidRPr="006E1FED" w14:paraId="09F0F4B4"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576F72AB" w14:textId="1F6CFF53" w:rsidR="00402EBE" w:rsidRPr="00843D88" w:rsidRDefault="00B71802" w:rsidP="00D516EA">
            <w:pPr>
              <w:spacing w:after="120"/>
              <w:ind w:right="-51"/>
              <w:jc w:val="both"/>
              <w:rPr>
                <w:rFonts w:eastAsia="Calibri"/>
                <w:b/>
                <w:snapToGrid/>
                <w:szCs w:val="24"/>
                <w:lang w:val="bg-BG"/>
              </w:rPr>
            </w:pPr>
            <w:r>
              <w:rPr>
                <w:rFonts w:eastAsia="Calibri"/>
                <w:lang w:val="en-US"/>
              </w:rPr>
              <w:lastRenderedPageBreak/>
              <w:t>3</w:t>
            </w:r>
            <w:r w:rsidR="00402EBE">
              <w:rPr>
                <w:rFonts w:eastAsia="Calibri"/>
                <w:lang w:val="bg-BG"/>
              </w:rPr>
              <w:t>.Приложение ІII</w:t>
            </w:r>
            <w:r w:rsidR="00402EBE" w:rsidRPr="00344834">
              <w:rPr>
                <w:rFonts w:eastAsia="Calibri"/>
                <w:lang w:val="bg-BG"/>
              </w:rPr>
              <w:t xml:space="preserve"> - Декларация за минимални и държавни помощи е попълнена по образец и </w:t>
            </w:r>
            <w:r w:rsidR="00402EBE" w:rsidRPr="00344834">
              <w:rPr>
                <w:lang w:val="bg-BG"/>
              </w:rPr>
              <w:t xml:space="preserve">подписана от поне едно от лицата, вписани като представляващи </w:t>
            </w:r>
            <w:r w:rsidR="00402EBE" w:rsidRPr="00344834">
              <w:rPr>
                <w:b/>
                <w:lang w:val="bg-BG"/>
              </w:rPr>
              <w:t>ПАРТНЬОРА</w:t>
            </w:r>
            <w:r w:rsidR="00402EBE" w:rsidRPr="00344834">
              <w:rPr>
                <w:lang w:val="bg-BG"/>
              </w:rPr>
              <w:t xml:space="preserve"> в търговския регистър 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698EE53B"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9FD03D8"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A892F29"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BE332DA" w14:textId="77777777" w:rsidR="00402EBE" w:rsidRPr="00166794" w:rsidRDefault="00402EBE" w:rsidP="00D516EA">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Pr="00BC39C3">
              <w:rPr>
                <w:snapToGrid/>
                <w:szCs w:val="24"/>
                <w:lang w:val="bg-BG"/>
              </w:rPr>
              <w:t xml:space="preserve">секция 12 „Прикачени електронно подписани документи“ </w:t>
            </w:r>
          </w:p>
          <w:p w14:paraId="4622B1CE" w14:textId="77777777" w:rsidR="00402EBE" w:rsidRPr="008F09EA" w:rsidRDefault="00402EBE" w:rsidP="00D516EA">
            <w:pPr>
              <w:spacing w:after="12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3C0C1928" w14:textId="77777777" w:rsidR="00402EBE" w:rsidRPr="00166794" w:rsidRDefault="00402EBE" w:rsidP="00D516EA">
            <w:pPr>
              <w:autoSpaceDE w:val="0"/>
              <w:autoSpaceDN w:val="0"/>
              <w:adjustRightInd w:val="0"/>
              <w:jc w:val="both"/>
              <w:rPr>
                <w:snapToGrid/>
                <w:color w:val="000000"/>
                <w:szCs w:val="24"/>
                <w:lang w:val="bg-BG" w:eastAsia="bg-BG"/>
              </w:rPr>
            </w:pPr>
            <w:r w:rsidRPr="00166794">
              <w:rPr>
                <w:snapToGrid/>
                <w:color w:val="000000"/>
                <w:szCs w:val="24"/>
                <w:lang w:val="bg-BG" w:eastAsia="bg-BG"/>
              </w:rPr>
              <w:t>В случай че Приложение</w:t>
            </w:r>
            <w:r>
              <w:rPr>
                <w:snapToGrid/>
                <w:color w:val="000000"/>
                <w:szCs w:val="24"/>
                <w:lang w:val="bg-BG" w:eastAsia="bg-BG"/>
              </w:rPr>
              <w:t xml:space="preserve"> - ІII</w:t>
            </w:r>
            <w:r w:rsidRPr="00166794">
              <w:rPr>
                <w:snapToGrid/>
                <w:color w:val="000000"/>
                <w:szCs w:val="24"/>
                <w:lang w:val="bg-BG" w:eastAsia="bg-BG"/>
              </w:rPr>
              <w:t xml:space="preserve"> Декларация за минимални и държавни помощи не е представена от партньора/</w:t>
            </w:r>
            <w:proofErr w:type="spellStart"/>
            <w:r w:rsidRPr="00166794">
              <w:rPr>
                <w:snapToGrid/>
                <w:color w:val="000000"/>
                <w:szCs w:val="24"/>
                <w:lang w:val="bg-BG" w:eastAsia="bg-BG"/>
              </w:rPr>
              <w:t>ите</w:t>
            </w:r>
            <w:proofErr w:type="spellEnd"/>
            <w:r w:rsidRPr="00166794">
              <w:rPr>
                <w:snapToGrid/>
                <w:color w:val="000000"/>
                <w:szCs w:val="24"/>
                <w:lang w:val="bg-BG" w:eastAsia="bg-BG"/>
              </w:rPr>
              <w:t>,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372DEDE5" w14:textId="77777777" w:rsidR="00402EBE" w:rsidRPr="00166794" w:rsidRDefault="00402EBE" w:rsidP="00D516EA">
            <w:pPr>
              <w:spacing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780C4646" w14:textId="77777777" w:rsidR="00402EBE" w:rsidRPr="00243B75" w:rsidRDefault="00402EBE" w:rsidP="00D516EA">
            <w:pPr>
              <w:spacing w:after="120"/>
              <w:jc w:val="both"/>
              <w:rPr>
                <w:b/>
                <w:snapToGrid/>
                <w:color w:val="000000"/>
                <w:szCs w:val="24"/>
                <w:lang w:val="bg-BG" w:eastAsia="bg-BG"/>
              </w:rPr>
            </w:pPr>
            <w:r w:rsidRPr="0016679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402EBE" w:rsidRPr="006E1FED" w14:paraId="1366C8A9"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7BE847DF" w14:textId="15FF0CC4" w:rsidR="00402EBE" w:rsidRPr="00B24ABC" w:rsidRDefault="00B71802" w:rsidP="00D516EA">
            <w:pPr>
              <w:spacing w:after="120"/>
              <w:ind w:right="-51"/>
              <w:jc w:val="both"/>
              <w:rPr>
                <w:rFonts w:eastAsia="Calibri"/>
                <w:b/>
                <w:snapToGrid/>
                <w:szCs w:val="24"/>
                <w:lang w:val="bg-BG"/>
              </w:rPr>
            </w:pPr>
            <w:r>
              <w:rPr>
                <w:lang w:val="en-US"/>
              </w:rPr>
              <w:t>4</w:t>
            </w:r>
            <w:r w:rsidR="00402EBE">
              <w:rPr>
                <w:lang w:val="bg-BG"/>
              </w:rPr>
              <w:t>.</w:t>
            </w:r>
            <w:r w:rsidR="00402EBE" w:rsidRPr="00B24ABC">
              <w:rPr>
                <w:lang w:val="bg-BG"/>
              </w:rPr>
              <w:t xml:space="preserve">Приложение </w:t>
            </w:r>
            <w:r w:rsidR="00402EBE">
              <w:rPr>
                <w:lang w:val="en-US"/>
              </w:rPr>
              <w:t>I</w:t>
            </w:r>
            <w:r w:rsidR="00402EBE" w:rsidRPr="00B24ABC">
              <w:rPr>
                <w:lang w:val="bg-BG"/>
              </w:rPr>
              <w:t xml:space="preserve">V - Декларация за предоставяне на данни от НСИ, попълнена по образец и подписана от поне едно от представляващите </w:t>
            </w:r>
            <w:r w:rsidR="00402EBE" w:rsidRPr="00B24ABC">
              <w:rPr>
                <w:b/>
                <w:lang w:val="bg-BG"/>
              </w:rPr>
              <w:t>ПАРТНЬОРА</w:t>
            </w:r>
            <w:r w:rsidR="00402EBE" w:rsidRPr="00B24ABC">
              <w:rPr>
                <w:lang w:val="bg-BG"/>
              </w:rPr>
              <w:t xml:space="preserve"> лица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91A35D8"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D904E74"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441E6758"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D6F8571" w14:textId="77777777" w:rsidR="00402EBE" w:rsidRPr="002D1A98" w:rsidRDefault="00402EBE" w:rsidP="00D516EA">
            <w:pPr>
              <w:spacing w:after="120" w:line="259" w:lineRule="auto"/>
              <w:jc w:val="both"/>
              <w:rPr>
                <w:rFonts w:eastAsia="Calibri"/>
                <w:snapToGrid/>
                <w:szCs w:val="24"/>
                <w:lang w:val="bg-BG"/>
              </w:rPr>
            </w:pPr>
            <w:r w:rsidRPr="005E17BC">
              <w:rPr>
                <w:snapToGrid/>
                <w:color w:val="000000"/>
                <w:szCs w:val="24"/>
                <w:lang w:val="bg-BG" w:eastAsia="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w:t>
            </w:r>
            <w:r>
              <w:t xml:space="preserve"> </w:t>
            </w:r>
          </w:p>
          <w:p w14:paraId="1A5F1E2A" w14:textId="77777777" w:rsidR="00402EBE" w:rsidRPr="005E17BC" w:rsidRDefault="00402EBE" w:rsidP="00D516EA">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4E14EA21" w14:textId="77777777" w:rsidR="00402EBE" w:rsidRPr="00243B75" w:rsidRDefault="00402EBE" w:rsidP="00D516EA">
            <w:pPr>
              <w:spacing w:after="120"/>
              <w:jc w:val="both"/>
              <w:rPr>
                <w:b/>
                <w:snapToGrid/>
                <w:color w:val="000000"/>
                <w:szCs w:val="24"/>
                <w:lang w:val="bg-BG" w:eastAsia="bg-BG"/>
              </w:rPr>
            </w:pPr>
            <w:r w:rsidRPr="005E17BC">
              <w:rPr>
                <w:snapToGrid/>
                <w:color w:val="000000"/>
                <w:szCs w:val="24"/>
                <w:lang w:val="bg-BG" w:eastAsia="bg-BG"/>
              </w:rPr>
              <w:t xml:space="preserve">В случай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041D7C">
              <w:rPr>
                <w:b/>
                <w:snapToGrid/>
                <w:color w:val="000000"/>
                <w:szCs w:val="24"/>
                <w:lang w:val="bg-BG" w:eastAsia="bg-BG"/>
              </w:rPr>
              <w:t>партньора</w:t>
            </w:r>
            <w:r w:rsidRPr="006B7C40">
              <w:rPr>
                <w:snapToGrid/>
                <w:color w:val="000000"/>
                <w:szCs w:val="24"/>
                <w:lang w:val="bg-BG" w:eastAsia="bg-BG"/>
              </w:rPr>
              <w:t xml:space="preserve"> и</w:t>
            </w:r>
            <w:r w:rsidRPr="00C902FA">
              <w:rPr>
                <w:snapToGrid/>
                <w:color w:val="000000"/>
                <w:szCs w:val="24"/>
                <w:lang w:val="bg-BG" w:eastAsia="bg-BG"/>
              </w:rPr>
              <w:t xml:space="preserve">ли не е попълнена, или подписана коректно, </w:t>
            </w:r>
            <w:r w:rsidRPr="006673CA">
              <w:rPr>
                <w:snapToGrid/>
                <w:color w:val="000000"/>
                <w:szCs w:val="24"/>
                <w:lang w:val="bg-BG" w:eastAsia="bg-BG"/>
              </w:rPr>
              <w:t>същата ще бъде изискана преди договаряне</w:t>
            </w:r>
            <w:r w:rsidRPr="00041D7C">
              <w:rPr>
                <w:snapToGrid/>
                <w:color w:val="000000"/>
                <w:szCs w:val="24"/>
                <w:lang w:val="bg-BG" w:eastAsia="bg-BG"/>
              </w:rPr>
              <w:t>, в случай на одобрение на</w:t>
            </w:r>
            <w:r w:rsidRPr="005E17BC">
              <w:rPr>
                <w:snapToGrid/>
                <w:color w:val="000000"/>
                <w:szCs w:val="24"/>
                <w:lang w:val="bg-BG" w:eastAsia="bg-BG"/>
              </w:rPr>
              <w:t xml:space="preserve"> проектното предложение.</w:t>
            </w:r>
          </w:p>
        </w:tc>
      </w:tr>
      <w:tr w:rsidR="00402EBE" w:rsidRPr="006E1FED" w14:paraId="5A7F9106"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692CB89C" w14:textId="3C7FE329" w:rsidR="00402EBE" w:rsidRPr="00BC39C3" w:rsidRDefault="00B71802" w:rsidP="00D516EA">
            <w:pPr>
              <w:tabs>
                <w:tab w:val="left" w:pos="-284"/>
              </w:tabs>
              <w:spacing w:before="40" w:after="120" w:line="240" w:lineRule="exact"/>
              <w:jc w:val="both"/>
              <w:rPr>
                <w:snapToGrid/>
                <w:szCs w:val="24"/>
                <w:lang w:val="bg-BG"/>
              </w:rPr>
            </w:pPr>
            <w:r>
              <w:rPr>
                <w:snapToGrid/>
                <w:szCs w:val="24"/>
                <w:lang w:val="en-US"/>
              </w:rPr>
              <w:t>5</w:t>
            </w:r>
            <w:r w:rsidR="00402EBE">
              <w:rPr>
                <w:snapToGrid/>
                <w:szCs w:val="24"/>
                <w:lang w:val="bg-BG"/>
              </w:rPr>
              <w:t>.</w:t>
            </w:r>
            <w:r w:rsidR="00402EBE" w:rsidRPr="00BC39C3">
              <w:rPr>
                <w:snapToGrid/>
                <w:szCs w:val="24"/>
                <w:lang w:val="bg-BG"/>
              </w:rPr>
              <w:t xml:space="preserve">Удостоверение за актуално състояние на </w:t>
            </w:r>
            <w:r w:rsidR="00402EBE" w:rsidRPr="00F96F34">
              <w:rPr>
                <w:b/>
                <w:snapToGrid/>
                <w:szCs w:val="24"/>
                <w:lang w:val="bg-BG"/>
              </w:rPr>
              <w:t>партньора</w:t>
            </w:r>
            <w:r w:rsidR="00402EBE" w:rsidRPr="00BC39C3">
              <w:rPr>
                <w:snapToGrid/>
                <w:szCs w:val="24"/>
                <w:lang w:val="bg-BG"/>
              </w:rPr>
              <w:t xml:space="preserve"> (ако е приложимо), издадено не по-рано от 3 месеца преди крайната дата на кандидатстване, сканирано и прикачено в ИСУН</w:t>
            </w:r>
            <w:r w:rsidR="00402EBE">
              <w:rPr>
                <w:snapToGrid/>
                <w:szCs w:val="24"/>
                <w:lang w:val="bg-BG"/>
              </w:rPr>
              <w:t xml:space="preserve"> 2020</w:t>
            </w:r>
            <w:r w:rsidR="00402EBE" w:rsidRPr="00BC39C3">
              <w:rPr>
                <w:snapToGrid/>
                <w:szCs w:val="24"/>
                <w:lang w:val="bg-BG"/>
              </w:rPr>
              <w:t xml:space="preserve">. </w:t>
            </w:r>
          </w:p>
          <w:p w14:paraId="48519534" w14:textId="76DC7CF6" w:rsidR="00402EBE" w:rsidRDefault="00402EBE" w:rsidP="00D516EA">
            <w:pPr>
              <w:spacing w:after="120"/>
              <w:ind w:right="-51"/>
              <w:jc w:val="both"/>
              <w:rPr>
                <w:b/>
                <w:i/>
                <w:snapToGrid/>
                <w:szCs w:val="24"/>
                <w:lang w:val="bg-BG"/>
              </w:rPr>
            </w:pPr>
            <w:r w:rsidRPr="00B945BD">
              <w:rPr>
                <w:b/>
                <w:i/>
                <w:snapToGrid/>
                <w:szCs w:val="24"/>
                <w:lang w:val="bg-BG"/>
              </w:rPr>
              <w:t>В случай, че партньорът е регистриран по Закона за търговския регистър</w:t>
            </w:r>
            <w:r w:rsidR="0044581B">
              <w:rPr>
                <w:rFonts w:eastAsia="Calibri"/>
                <w:snapToGrid/>
                <w:szCs w:val="24"/>
                <w:lang w:val="bg-BG"/>
              </w:rPr>
              <w:t xml:space="preserve"> и </w:t>
            </w:r>
            <w:r w:rsidR="0044581B" w:rsidRPr="005270E0">
              <w:rPr>
                <w:rFonts w:eastAsia="Calibri"/>
                <w:snapToGrid/>
                <w:szCs w:val="24"/>
                <w:lang w:val="bg-BG"/>
              </w:rPr>
              <w:t xml:space="preserve"> регистър на юридическите лица с нестопанска цел</w:t>
            </w:r>
            <w:r>
              <w:rPr>
                <w:b/>
                <w:i/>
                <w:snapToGrid/>
                <w:szCs w:val="24"/>
                <w:lang w:val="bg-BG"/>
              </w:rPr>
              <w:t xml:space="preserve"> или информацията е публична</w:t>
            </w:r>
            <w:r w:rsidRPr="00B945BD">
              <w:rPr>
                <w:b/>
                <w:i/>
                <w:snapToGrid/>
                <w:szCs w:val="24"/>
                <w:lang w:val="bg-BG"/>
              </w:rPr>
              <w:t>, това обстоятелство ще се проверява по служебен път</w:t>
            </w:r>
            <w:r>
              <w:rPr>
                <w:b/>
                <w:i/>
                <w:snapToGrid/>
                <w:szCs w:val="24"/>
                <w:lang w:val="bg-BG"/>
              </w:rPr>
              <w:t>.</w:t>
            </w:r>
          </w:p>
          <w:p w14:paraId="2F769E8D" w14:textId="77777777" w:rsidR="00D85192" w:rsidRDefault="00D85192" w:rsidP="00D516EA">
            <w:pPr>
              <w:spacing w:after="120"/>
              <w:ind w:right="-51"/>
              <w:jc w:val="both"/>
              <w:rPr>
                <w:b/>
                <w:i/>
                <w:snapToGrid/>
                <w:szCs w:val="24"/>
                <w:lang w:val="bg-BG"/>
              </w:rPr>
            </w:pPr>
          </w:p>
          <w:p w14:paraId="1036669A" w14:textId="77777777" w:rsidR="00D85192" w:rsidRDefault="00D85192" w:rsidP="00D85192">
            <w:pPr>
              <w:tabs>
                <w:tab w:val="left" w:pos="-284"/>
              </w:tabs>
              <w:spacing w:before="120" w:after="120"/>
              <w:jc w:val="both"/>
              <w:rPr>
                <w:szCs w:val="24"/>
              </w:rPr>
            </w:pPr>
            <w:proofErr w:type="spellStart"/>
            <w:r>
              <w:rPr>
                <w:szCs w:val="24"/>
              </w:rPr>
              <w:t>Не</w:t>
            </w:r>
            <w:proofErr w:type="spellEnd"/>
            <w:r>
              <w:rPr>
                <w:szCs w:val="24"/>
              </w:rPr>
              <w:t xml:space="preserve"> е </w:t>
            </w:r>
            <w:proofErr w:type="spellStart"/>
            <w:r>
              <w:rPr>
                <w:szCs w:val="24"/>
              </w:rPr>
              <w:t>приложимо</w:t>
            </w:r>
            <w:proofErr w:type="spellEnd"/>
            <w:r>
              <w:rPr>
                <w:szCs w:val="24"/>
              </w:rPr>
              <w:t xml:space="preserve"> </w:t>
            </w:r>
            <w:proofErr w:type="spellStart"/>
            <w:r>
              <w:rPr>
                <w:szCs w:val="24"/>
              </w:rPr>
              <w:t>за</w:t>
            </w:r>
            <w:proofErr w:type="spellEnd"/>
            <w:r>
              <w:rPr>
                <w:szCs w:val="24"/>
              </w:rPr>
              <w:t xml:space="preserve"> </w:t>
            </w:r>
            <w:proofErr w:type="spellStart"/>
            <w:r>
              <w:rPr>
                <w:szCs w:val="24"/>
              </w:rPr>
              <w:t>общини</w:t>
            </w:r>
            <w:proofErr w:type="spellEnd"/>
            <w:r>
              <w:rPr>
                <w:szCs w:val="24"/>
              </w:rPr>
              <w:t>.</w:t>
            </w:r>
          </w:p>
          <w:p w14:paraId="73B321DE" w14:textId="167F5F45" w:rsidR="00D85192" w:rsidRPr="00243B75" w:rsidRDefault="00D85192" w:rsidP="00D516EA">
            <w:pPr>
              <w:spacing w:after="120"/>
              <w:ind w:right="-51"/>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3A2742C0"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F389865"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93B099A"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38EC012F" w14:textId="77777777" w:rsidR="00402EBE" w:rsidRPr="00BC39C3" w:rsidRDefault="00402EBE" w:rsidP="00D516EA">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50F6304E" w14:textId="77777777" w:rsidR="00402EBE" w:rsidRPr="009B6DB6" w:rsidRDefault="00402EBE" w:rsidP="00D516EA">
            <w:pPr>
              <w:spacing w:after="120"/>
              <w:jc w:val="both"/>
              <w:rPr>
                <w:snapToGrid/>
                <w:szCs w:val="24"/>
                <w:u w:val="single"/>
                <w:lang w:val="bg-BG"/>
              </w:rPr>
            </w:pPr>
            <w:r w:rsidRPr="009B6DB6">
              <w:rPr>
                <w:snapToGrid/>
                <w:szCs w:val="24"/>
                <w:u w:val="single"/>
                <w:lang w:val="bg-BG"/>
              </w:rPr>
              <w:t>Принципни действия:</w:t>
            </w:r>
          </w:p>
          <w:p w14:paraId="0FA7FE13" w14:textId="395B8C41" w:rsidR="00402EBE" w:rsidRPr="00BC39C3" w:rsidRDefault="00402EBE" w:rsidP="00D516EA">
            <w:pPr>
              <w:spacing w:after="120"/>
              <w:jc w:val="both"/>
              <w:rPr>
                <w:snapToGrid/>
                <w:szCs w:val="24"/>
                <w:lang w:val="bg-BG"/>
              </w:rPr>
            </w:pPr>
            <w:r w:rsidRPr="00BC39C3">
              <w:rPr>
                <w:snapToGrid/>
                <w:szCs w:val="24"/>
                <w:lang w:val="bg-BG"/>
              </w:rPr>
              <w:t>В случай, че не е представ</w:t>
            </w:r>
            <w:r>
              <w:rPr>
                <w:snapToGrid/>
                <w:szCs w:val="24"/>
                <w:lang w:val="bg-BG"/>
              </w:rPr>
              <w:t>ено</w:t>
            </w:r>
            <w:r w:rsidRPr="00BC39C3">
              <w:rPr>
                <w:snapToGrid/>
                <w:szCs w:val="24"/>
                <w:lang w:val="bg-BG"/>
              </w:rPr>
              <w:t xml:space="preserve"> удостоверение за актуално състояние на партньора/те или представеното е издадено по-рано от 3 месеца, преди срока за кандидатстване</w:t>
            </w:r>
            <w:r>
              <w:rPr>
                <w:snapToGrid/>
                <w:szCs w:val="24"/>
                <w:lang w:val="bg-BG"/>
              </w:rPr>
              <w:t xml:space="preserve"> </w:t>
            </w:r>
            <w:r w:rsidRPr="000E5F89">
              <w:rPr>
                <w:b/>
                <w:snapToGrid/>
                <w:szCs w:val="24"/>
                <w:lang w:val="bg-BG"/>
              </w:rPr>
              <w:t xml:space="preserve">и информацията не може да се провери в </w:t>
            </w:r>
            <w:r w:rsidR="0044581B" w:rsidRPr="0044581B">
              <w:rPr>
                <w:b/>
                <w:snapToGrid/>
                <w:szCs w:val="24"/>
                <w:lang w:val="bg-BG"/>
              </w:rPr>
              <w:t xml:space="preserve"> публичен регистър,</w:t>
            </w:r>
            <w:r w:rsidRPr="00BC39C3">
              <w:rPr>
                <w:snapToGrid/>
                <w:szCs w:val="24"/>
                <w:lang w:val="bg-BG"/>
              </w:rPr>
              <w:t>същото ще бъде изискано от кандидата като пояснителна информация.</w:t>
            </w:r>
          </w:p>
          <w:p w14:paraId="3ACADB4C" w14:textId="77777777" w:rsidR="00402EBE" w:rsidRPr="00EF37CF" w:rsidRDefault="00402EBE" w:rsidP="00D516EA">
            <w:pPr>
              <w:spacing w:after="120"/>
              <w:jc w:val="both"/>
              <w:rPr>
                <w:snapToGrid/>
                <w:szCs w:val="24"/>
                <w:lang w:val="bg-BG"/>
              </w:rPr>
            </w:pPr>
            <w:r w:rsidRPr="00EF37CF">
              <w:rPr>
                <w:snapToGrid/>
                <w:szCs w:val="24"/>
                <w:lang w:val="bg-BG"/>
              </w:rPr>
              <w:t xml:space="preserve">Актуалното състояние </w:t>
            </w:r>
            <w:r>
              <w:rPr>
                <w:snapToGrid/>
                <w:szCs w:val="24"/>
                <w:lang w:val="bg-BG"/>
              </w:rPr>
              <w:t>на</w:t>
            </w:r>
            <w:r w:rsidRPr="00EF37CF">
              <w:rPr>
                <w:snapToGrid/>
                <w:szCs w:val="24"/>
                <w:lang w:val="bg-BG"/>
              </w:rPr>
              <w:t xml:space="preserve"> партньора следва да се представи в срока, определен от оценителната комисия.</w:t>
            </w:r>
          </w:p>
          <w:p w14:paraId="134BB586" w14:textId="77777777" w:rsidR="00402EBE" w:rsidRPr="00243B75" w:rsidRDefault="00402EBE" w:rsidP="00D516EA">
            <w:pPr>
              <w:spacing w:after="120"/>
              <w:jc w:val="both"/>
              <w:rPr>
                <w:b/>
                <w:snapToGrid/>
                <w:color w:val="000000"/>
                <w:szCs w:val="24"/>
                <w:lang w:val="bg-BG" w:eastAsia="bg-BG"/>
              </w:rPr>
            </w:pPr>
            <w:r w:rsidRPr="00FB45DA">
              <w:rPr>
                <w:snapToGrid/>
                <w:szCs w:val="24"/>
                <w:lang w:val="bg-BG"/>
              </w:rPr>
              <w:t>Непредставянето на удостоверение за актуално състояние като пояснителна информация</w:t>
            </w:r>
            <w:r>
              <w:rPr>
                <w:snapToGrid/>
                <w:szCs w:val="24"/>
                <w:lang w:val="bg-BG"/>
              </w:rPr>
              <w:t xml:space="preserve"> (когато информацията не може да се провери в търговския регистър)</w:t>
            </w:r>
            <w:r w:rsidRPr="00FB45DA">
              <w:rPr>
                <w:snapToGrid/>
                <w:szCs w:val="24"/>
                <w:lang w:val="bg-BG"/>
              </w:rPr>
              <w:t xml:space="preserve"> е основание за отхвърляне на </w:t>
            </w:r>
            <w:r w:rsidRPr="00FB45DA">
              <w:rPr>
                <w:snapToGrid/>
                <w:szCs w:val="24"/>
                <w:lang w:val="bg-BG"/>
              </w:rPr>
              <w:lastRenderedPageBreak/>
              <w:t>проектното предложение.</w:t>
            </w:r>
          </w:p>
        </w:tc>
      </w:tr>
      <w:tr w:rsidR="00402EBE" w:rsidRPr="006E1FED" w14:paraId="285D724F"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6AEB679F" w14:textId="082066CB" w:rsidR="00402EBE" w:rsidRDefault="00B71802" w:rsidP="00D516EA">
            <w:pPr>
              <w:tabs>
                <w:tab w:val="left" w:pos="-284"/>
              </w:tabs>
              <w:spacing w:after="240" w:line="240" w:lineRule="exact"/>
              <w:jc w:val="both"/>
              <w:rPr>
                <w:rFonts w:eastAsia="Calibri"/>
                <w:snapToGrid/>
                <w:szCs w:val="24"/>
                <w:lang w:val="bg-BG"/>
              </w:rPr>
            </w:pPr>
            <w:r>
              <w:rPr>
                <w:rFonts w:eastAsia="Calibri"/>
                <w:snapToGrid/>
                <w:szCs w:val="24"/>
                <w:lang w:val="en-US"/>
              </w:rPr>
              <w:lastRenderedPageBreak/>
              <w:t>6</w:t>
            </w:r>
            <w:r w:rsidR="00402EBE">
              <w:rPr>
                <w:rFonts w:eastAsia="Calibri"/>
                <w:snapToGrid/>
                <w:szCs w:val="24"/>
                <w:lang w:val="bg-BG"/>
              </w:rPr>
              <w:t>.</w:t>
            </w:r>
            <w:r w:rsidR="00402EBE">
              <w:rPr>
                <w:rFonts w:eastAsia="Calibri"/>
                <w:snapToGrid/>
                <w:szCs w:val="24"/>
                <w:lang w:val="en-US"/>
              </w:rPr>
              <w:t xml:space="preserve"> </w:t>
            </w:r>
            <w:r w:rsidR="00402EBE" w:rsidRPr="007B6EAE">
              <w:rPr>
                <w:rFonts w:eastAsia="Calibri"/>
                <w:snapToGrid/>
                <w:szCs w:val="24"/>
                <w:lang w:val="bg-BG"/>
              </w:rPr>
              <w:t xml:space="preserve">Счетоводен баланс на </w:t>
            </w:r>
            <w:r w:rsidR="00402EBE" w:rsidRPr="00493009">
              <w:rPr>
                <w:rFonts w:eastAsia="Calibri"/>
                <w:b/>
                <w:snapToGrid/>
                <w:szCs w:val="24"/>
                <w:lang w:val="bg-BG"/>
              </w:rPr>
              <w:t>ПАРТНЬОРА</w:t>
            </w:r>
            <w:r w:rsidR="00402EBE" w:rsidRPr="007B6EAE">
              <w:rPr>
                <w:rFonts w:eastAsia="Calibri"/>
                <w:snapToGrid/>
                <w:szCs w:val="24"/>
                <w:lang w:val="bg-BG"/>
              </w:rPr>
              <w:t xml:space="preserve"> за </w:t>
            </w:r>
            <w:r w:rsidR="0044581B">
              <w:rPr>
                <w:rFonts w:eastAsia="Calibri"/>
                <w:snapToGrid/>
                <w:szCs w:val="24"/>
                <w:lang w:val="bg-BG"/>
              </w:rPr>
              <w:t>предходната</w:t>
            </w:r>
            <w:r w:rsidR="00402EBE">
              <w:rPr>
                <w:rStyle w:val="a3"/>
                <w:rFonts w:eastAsia="Calibri"/>
                <w:snapToGrid/>
                <w:szCs w:val="24"/>
                <w:lang w:val="bg-BG"/>
              </w:rPr>
              <w:footnoteReference w:id="1"/>
            </w:r>
            <w:r w:rsidR="00402EBE" w:rsidRPr="007B6EAE">
              <w:rPr>
                <w:rFonts w:eastAsia="Calibri"/>
                <w:snapToGrid/>
                <w:szCs w:val="24"/>
                <w:lang w:val="bg-BG"/>
              </w:rPr>
              <w:t xml:space="preserve"> финансов</w:t>
            </w:r>
            <w:r w:rsidR="00402EBE">
              <w:rPr>
                <w:rFonts w:eastAsia="Calibri"/>
                <w:snapToGrid/>
                <w:szCs w:val="24"/>
                <w:lang w:val="bg-BG"/>
              </w:rPr>
              <w:t>а</w:t>
            </w:r>
            <w:r w:rsidR="00402EBE" w:rsidRPr="007B6EAE">
              <w:rPr>
                <w:rFonts w:eastAsia="Calibri"/>
                <w:snapToGrid/>
                <w:szCs w:val="24"/>
                <w:lang w:val="bg-BG"/>
              </w:rPr>
              <w:t xml:space="preserve"> годин</w:t>
            </w:r>
            <w:r w:rsidR="00402EBE">
              <w:rPr>
                <w:rFonts w:eastAsia="Calibri"/>
                <w:snapToGrid/>
                <w:szCs w:val="24"/>
                <w:lang w:val="bg-BG"/>
              </w:rPr>
              <w:t>а</w:t>
            </w:r>
            <w:r w:rsidR="00402EBE" w:rsidRPr="007B6EAE">
              <w:rPr>
                <w:rFonts w:eastAsia="Calibri"/>
                <w:snapToGrid/>
                <w:szCs w:val="24"/>
                <w:lang w:val="bg-BG"/>
              </w:rPr>
              <w:t xml:space="preserve"> – сканирани и прикачени в ИСУН 2020.</w:t>
            </w:r>
            <w:r w:rsidR="00402EBE">
              <w:rPr>
                <w:rFonts w:eastAsia="Calibri"/>
                <w:snapToGrid/>
                <w:szCs w:val="24"/>
                <w:lang w:val="bg-BG"/>
              </w:rPr>
              <w:t xml:space="preserve"> /неприложимо за партньори - общини</w:t>
            </w:r>
            <w:r w:rsidR="00B3581F">
              <w:t xml:space="preserve"> </w:t>
            </w:r>
            <w:r w:rsidR="00B3581F">
              <w:rPr>
                <w:rFonts w:eastAsia="Calibri"/>
                <w:snapToGrid/>
                <w:szCs w:val="24"/>
                <w:lang w:val="bg-BG"/>
              </w:rPr>
              <w:t>и за</w:t>
            </w:r>
            <w:r w:rsidR="00B3581F" w:rsidRPr="00B3581F">
              <w:rPr>
                <w:rFonts w:eastAsia="Calibri"/>
                <w:snapToGrid/>
                <w:szCs w:val="24"/>
                <w:lang w:val="bg-BG"/>
              </w:rPr>
              <w:t xml:space="preserve"> партньори, които не разходват средства по проекта.</w:t>
            </w:r>
            <w:r w:rsidR="00402EBE">
              <w:rPr>
                <w:rFonts w:eastAsia="Calibri"/>
                <w:snapToGrid/>
                <w:szCs w:val="24"/>
                <w:lang w:val="bg-BG"/>
              </w:rPr>
              <w:t>/</w:t>
            </w:r>
          </w:p>
          <w:p w14:paraId="50675A4B" w14:textId="2D13B825" w:rsidR="0044581B" w:rsidRPr="0044581B" w:rsidRDefault="0044581B" w:rsidP="004F740F">
            <w:pPr>
              <w:numPr>
                <w:ilvl w:val="0"/>
                <w:numId w:val="74"/>
              </w:numPr>
              <w:tabs>
                <w:tab w:val="left" w:pos="-284"/>
              </w:tabs>
              <w:spacing w:after="240" w:line="240" w:lineRule="exact"/>
              <w:ind w:left="460" w:hanging="426"/>
              <w:jc w:val="both"/>
              <w:rPr>
                <w:rFonts w:eastAsia="Calibri"/>
                <w:snapToGrid/>
                <w:szCs w:val="24"/>
                <w:lang w:val="bg-BG"/>
              </w:rPr>
            </w:pPr>
            <w:r w:rsidRPr="00B204CC">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63F333CC" w14:textId="77777777" w:rsidR="00402EBE" w:rsidRPr="007B6EAE" w:rsidRDefault="00402EBE" w:rsidP="00D516EA">
            <w:pPr>
              <w:numPr>
                <w:ilvl w:val="0"/>
                <w:numId w:val="74"/>
              </w:numPr>
              <w:tabs>
                <w:tab w:val="left" w:pos="-284"/>
              </w:tabs>
              <w:spacing w:after="240" w:line="240" w:lineRule="exact"/>
              <w:ind w:left="460" w:hanging="426"/>
              <w:jc w:val="both"/>
              <w:rPr>
                <w:rFonts w:eastAsia="Calibri"/>
                <w:snapToGrid/>
                <w:szCs w:val="24"/>
                <w:lang w:val="bg-BG"/>
              </w:rPr>
            </w:pPr>
            <w:r w:rsidRPr="007B6EAE">
              <w:rPr>
                <w:rFonts w:eastAsia="Calibri"/>
                <w:snapToGrid/>
                <w:szCs w:val="24"/>
                <w:lang w:val="bg-BG"/>
              </w:rPr>
              <w:t xml:space="preserve">За </w:t>
            </w:r>
            <w:proofErr w:type="spellStart"/>
            <w:r w:rsidRPr="007B6EAE">
              <w:rPr>
                <w:rFonts w:eastAsia="Calibri"/>
                <w:snapToGrid/>
                <w:szCs w:val="24"/>
                <w:lang w:val="bg-BG"/>
              </w:rPr>
              <w:t>новорегистрираните</w:t>
            </w:r>
            <w:proofErr w:type="spellEnd"/>
            <w:r w:rsidRPr="007B6EAE">
              <w:rPr>
                <w:rFonts w:eastAsia="Calibri"/>
                <w:snapToGrid/>
                <w:szCs w:val="24"/>
                <w:lang w:val="bg-BG"/>
              </w:rPr>
              <w:t xml:space="preserve">/новосъздадените организации – Счетоводен баланс за месеците, през които организацията е съществувала </w:t>
            </w:r>
            <w:r>
              <w:rPr>
                <w:rFonts w:eastAsia="Calibri"/>
                <w:snapToGrid/>
                <w:szCs w:val="24"/>
                <w:lang w:val="bg-BG"/>
              </w:rPr>
              <w:t>през текущата година</w:t>
            </w:r>
            <w:r w:rsidRPr="00F0728B">
              <w:rPr>
                <w:rFonts w:eastAsia="Calibri"/>
                <w:snapToGrid/>
                <w:szCs w:val="24"/>
                <w:lang w:val="bg-BG"/>
              </w:rPr>
              <w:t xml:space="preserve"> </w:t>
            </w:r>
            <w:r w:rsidRPr="007B6EAE">
              <w:rPr>
                <w:rFonts w:eastAsia="Calibri"/>
                <w:snapToGrid/>
                <w:szCs w:val="24"/>
                <w:lang w:val="bg-BG"/>
              </w:rPr>
              <w:t>– сканирани и прикачени в ИСУН 2020.</w:t>
            </w:r>
          </w:p>
          <w:p w14:paraId="3DD593FE" w14:textId="5985DC35" w:rsidR="00402EBE" w:rsidRPr="005B6252" w:rsidRDefault="00402EBE" w:rsidP="004F740F">
            <w:pPr>
              <w:spacing w:after="120"/>
              <w:ind w:right="-51"/>
              <w:jc w:val="both"/>
              <w:rPr>
                <w:i/>
                <w:snapToGrid/>
                <w:szCs w:val="24"/>
                <w:lang w:val="en-US" w:eastAsia="bg-BG"/>
              </w:rPr>
            </w:pPr>
            <w:r w:rsidRPr="002C550E">
              <w:rPr>
                <w:rFonts w:eastAsia="Calibri"/>
                <w:snapToGrid/>
                <w:szCs w:val="24"/>
                <w:lang w:val="bg-BG"/>
              </w:rPr>
              <w:t xml:space="preserve">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w:t>
            </w:r>
          </w:p>
        </w:tc>
        <w:tc>
          <w:tcPr>
            <w:tcW w:w="594" w:type="dxa"/>
            <w:gridSpan w:val="2"/>
            <w:tcBorders>
              <w:top w:val="single" w:sz="4" w:space="0" w:color="auto"/>
              <w:left w:val="single" w:sz="4" w:space="0" w:color="auto"/>
              <w:bottom w:val="single" w:sz="4" w:space="0" w:color="auto"/>
              <w:right w:val="single" w:sz="4" w:space="0" w:color="auto"/>
            </w:tcBorders>
          </w:tcPr>
          <w:p w14:paraId="459B5DC6"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4696159"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9C88D2B"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DDC6B95" w14:textId="77777777" w:rsidR="00402EBE" w:rsidRDefault="00402EBE" w:rsidP="00D516EA">
            <w:pPr>
              <w:spacing w:after="160" w:line="259" w:lineRule="auto"/>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3C181F7A" w14:textId="77777777" w:rsidR="00402EBE" w:rsidRPr="007B6EAE" w:rsidRDefault="00402EBE" w:rsidP="00D516EA">
            <w:pPr>
              <w:spacing w:after="120"/>
              <w:jc w:val="both"/>
              <w:rPr>
                <w:snapToGrid/>
                <w:szCs w:val="24"/>
                <w:u w:val="single"/>
                <w:lang w:val="bg-BG"/>
              </w:rPr>
            </w:pPr>
            <w:r w:rsidRPr="007B6EAE">
              <w:rPr>
                <w:snapToGrid/>
                <w:szCs w:val="24"/>
                <w:u w:val="single"/>
                <w:lang w:val="bg-BG"/>
              </w:rPr>
              <w:t>Принципни действия:</w:t>
            </w:r>
          </w:p>
          <w:p w14:paraId="39107AE8" w14:textId="77777777" w:rsidR="0044581B" w:rsidRPr="0044581B" w:rsidRDefault="0044581B" w:rsidP="0044581B">
            <w:pPr>
              <w:spacing w:after="160" w:line="259" w:lineRule="auto"/>
              <w:jc w:val="both"/>
              <w:rPr>
                <w:snapToGrid/>
                <w:szCs w:val="24"/>
                <w:lang w:val="bg-BG"/>
              </w:rPr>
            </w:pPr>
            <w:r w:rsidRPr="0044581B">
              <w:rPr>
                <w:snapToGrid/>
                <w:szCs w:val="24"/>
                <w:lang w:val="bg-BG"/>
              </w:rPr>
              <w:t>В случай че партньорът  не е подал към НСИ финансови отчети за предходната финансова година и не е представен Счетоводен баланс на партньора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w:t>
            </w:r>
          </w:p>
          <w:p w14:paraId="3147BE54" w14:textId="77777777" w:rsidR="00402EBE" w:rsidRPr="00243B75" w:rsidRDefault="00402EBE" w:rsidP="00D516EA">
            <w:pPr>
              <w:spacing w:after="120"/>
              <w:jc w:val="both"/>
              <w:rPr>
                <w:b/>
                <w:snapToGrid/>
                <w:color w:val="000000"/>
                <w:szCs w:val="24"/>
                <w:lang w:val="bg-BG" w:eastAsia="bg-BG"/>
              </w:rPr>
            </w:pPr>
            <w:r w:rsidRPr="00F0728B">
              <w:rPr>
                <w:rFonts w:eastAsia="Calibri"/>
                <w:snapToGrid/>
                <w:szCs w:val="24"/>
                <w:lang w:val="bg-BG"/>
              </w:rPr>
              <w:t>Счетоводни</w:t>
            </w:r>
            <w:r>
              <w:rPr>
                <w:rFonts w:eastAsia="Calibri"/>
                <w:snapToGrid/>
                <w:szCs w:val="24"/>
                <w:lang w:val="bg-BG"/>
              </w:rPr>
              <w:t xml:space="preserve">те баланси </w:t>
            </w:r>
            <w:r w:rsidRPr="00F0728B">
              <w:rPr>
                <w:rFonts w:eastAsia="Calibri"/>
                <w:snapToGrid/>
                <w:szCs w:val="24"/>
                <w:lang w:val="bg-BG"/>
              </w:rPr>
              <w:t>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402EBE" w:rsidRPr="006E1FED" w14:paraId="07715153" w14:textId="77777777" w:rsidTr="00D516EA">
        <w:trPr>
          <w:trHeight w:val="2532"/>
        </w:trPr>
        <w:tc>
          <w:tcPr>
            <w:tcW w:w="6494" w:type="dxa"/>
            <w:gridSpan w:val="4"/>
            <w:tcBorders>
              <w:top w:val="single" w:sz="4" w:space="0" w:color="auto"/>
              <w:left w:val="single" w:sz="4" w:space="0" w:color="auto"/>
              <w:bottom w:val="single" w:sz="4" w:space="0" w:color="auto"/>
              <w:right w:val="single" w:sz="4" w:space="0" w:color="auto"/>
            </w:tcBorders>
          </w:tcPr>
          <w:p w14:paraId="4F7CF32A" w14:textId="6049ECC2" w:rsidR="00402EBE" w:rsidRDefault="006F68C1" w:rsidP="00402EBE">
            <w:pPr>
              <w:tabs>
                <w:tab w:val="left" w:pos="-284"/>
              </w:tabs>
              <w:spacing w:after="160" w:line="240" w:lineRule="exact"/>
              <w:jc w:val="both"/>
              <w:rPr>
                <w:snapToGrid/>
                <w:szCs w:val="24"/>
                <w:lang w:val="bg-BG"/>
              </w:rPr>
            </w:pPr>
            <w:r>
              <w:rPr>
                <w:snapToGrid/>
                <w:szCs w:val="24"/>
                <w:lang w:val="bg-BG"/>
              </w:rPr>
              <w:t>7</w:t>
            </w:r>
            <w:r w:rsidR="00402EBE">
              <w:rPr>
                <w:snapToGrid/>
                <w:szCs w:val="24"/>
                <w:lang w:val="bg-BG"/>
              </w:rPr>
              <w:t>.</w:t>
            </w:r>
            <w:r w:rsidR="00402EBE">
              <w:rPr>
                <w:snapToGrid/>
                <w:szCs w:val="24"/>
                <w:lang w:val="en-US"/>
              </w:rPr>
              <w:t xml:space="preserve"> </w:t>
            </w:r>
            <w:r w:rsidR="00402EBE">
              <w:rPr>
                <w:snapToGrid/>
                <w:szCs w:val="24"/>
                <w:lang w:val="bg-BG"/>
              </w:rPr>
              <w:t>Препис о</w:t>
            </w:r>
            <w:r w:rsidR="00402EBE" w:rsidRPr="00BC39C3">
              <w:rPr>
                <w:snapToGrid/>
                <w:szCs w:val="24"/>
                <w:lang w:val="bg-BG"/>
              </w:rPr>
              <w:t xml:space="preserve">т Решение на </w:t>
            </w:r>
            <w:proofErr w:type="spellStart"/>
            <w:r w:rsidR="00402EBE" w:rsidRPr="00BC39C3">
              <w:rPr>
                <w:snapToGrid/>
                <w:szCs w:val="24"/>
                <w:lang w:val="bg-BG"/>
              </w:rPr>
              <w:t>ОбС</w:t>
            </w:r>
            <w:proofErr w:type="spellEnd"/>
            <w:r w:rsidR="00402EBE">
              <w:rPr>
                <w:snapToGrid/>
                <w:szCs w:val="24"/>
                <w:lang w:val="bg-BG"/>
              </w:rPr>
              <w:t xml:space="preserve"> </w:t>
            </w:r>
          </w:p>
          <w:p w14:paraId="69E4DF0D" w14:textId="24758890" w:rsidR="00F35F5E" w:rsidRPr="00243B75" w:rsidRDefault="00F35F5E" w:rsidP="00402EBE">
            <w:pPr>
              <w:tabs>
                <w:tab w:val="left" w:pos="-284"/>
              </w:tabs>
              <w:spacing w:after="160" w:line="240" w:lineRule="exact"/>
              <w:jc w:val="both"/>
              <w:rPr>
                <w:rFonts w:eastAsia="Calibri"/>
                <w:b/>
                <w:snapToGrid/>
                <w:szCs w:val="24"/>
                <w:lang w:val="bg-BG"/>
              </w:rPr>
            </w:pPr>
            <w:r>
              <w:rPr>
                <w:snapToGrid/>
                <w:szCs w:val="24"/>
                <w:lang w:val="bg-BG"/>
              </w:rPr>
              <w:t>/ако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14:paraId="0C4DD8B5" w14:textId="77777777" w:rsidR="00402EBE" w:rsidRPr="00243B75" w:rsidRDefault="00402EBE"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17F4935" w14:textId="77777777" w:rsidR="00402EBE" w:rsidRPr="00243B75" w:rsidRDefault="00402EBE"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B284B99" w14:textId="77777777" w:rsidR="00402EBE" w:rsidRPr="00243B75" w:rsidRDefault="00402EBE"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3E90226" w14:textId="77777777" w:rsidR="00402EBE" w:rsidRDefault="00402EBE" w:rsidP="00D516EA">
            <w:pPr>
              <w:spacing w:after="120"/>
              <w:jc w:val="both"/>
              <w:rPr>
                <w:snapToGrid/>
                <w:szCs w:val="24"/>
                <w:u w:val="single"/>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w:t>
            </w:r>
            <w:r>
              <w:rPr>
                <w:snapToGrid/>
                <w:szCs w:val="24"/>
                <w:lang w:val="bg-BG"/>
              </w:rPr>
              <w:t xml:space="preserve">ИСУН 2020, </w:t>
            </w:r>
            <w:r w:rsidRPr="00BC39C3">
              <w:rPr>
                <w:snapToGrid/>
                <w:szCs w:val="24"/>
                <w:lang w:val="bg-BG"/>
              </w:rPr>
              <w:t>секция 12 „Прикачени електронно подписани документи“ към Формуляр за кандидатстване</w:t>
            </w:r>
          </w:p>
          <w:p w14:paraId="5D045647" w14:textId="77777777" w:rsidR="00402EBE" w:rsidRPr="00A359D8" w:rsidRDefault="00402EBE" w:rsidP="00D516EA">
            <w:pPr>
              <w:spacing w:after="120"/>
              <w:jc w:val="both"/>
              <w:rPr>
                <w:snapToGrid/>
                <w:szCs w:val="24"/>
                <w:u w:val="single"/>
                <w:lang w:val="bg-BG"/>
              </w:rPr>
            </w:pPr>
            <w:r w:rsidRPr="00A359D8">
              <w:rPr>
                <w:snapToGrid/>
                <w:szCs w:val="24"/>
                <w:u w:val="single"/>
                <w:lang w:val="bg-BG"/>
              </w:rPr>
              <w:t>Принципни действия:</w:t>
            </w:r>
          </w:p>
          <w:p w14:paraId="0A6EBFE8" w14:textId="77777777" w:rsidR="00402EBE" w:rsidRPr="00BC39C3" w:rsidRDefault="00402EBE" w:rsidP="00D516EA">
            <w:pPr>
              <w:spacing w:after="120"/>
              <w:jc w:val="both"/>
              <w:rPr>
                <w:snapToGrid/>
                <w:szCs w:val="24"/>
                <w:lang w:val="bg-BG"/>
              </w:rPr>
            </w:pPr>
            <w:r w:rsidRPr="00BC39C3">
              <w:rPr>
                <w:snapToGrid/>
                <w:szCs w:val="24"/>
                <w:lang w:val="bg-BG"/>
              </w:rPr>
              <w:t>В случай че не е представ</w:t>
            </w:r>
            <w:r>
              <w:rPr>
                <w:snapToGrid/>
                <w:szCs w:val="24"/>
                <w:lang w:val="bg-BG"/>
              </w:rPr>
              <w:t>ен препис</w:t>
            </w:r>
            <w:r w:rsidRPr="00BC39C3">
              <w:rPr>
                <w:snapToGrid/>
                <w:szCs w:val="24"/>
                <w:lang w:val="bg-BG"/>
              </w:rPr>
              <w:t xml:space="preserve"> от Решение на </w:t>
            </w:r>
            <w:proofErr w:type="spellStart"/>
            <w:r w:rsidRPr="00BC39C3">
              <w:rPr>
                <w:snapToGrid/>
                <w:szCs w:val="24"/>
                <w:lang w:val="bg-BG"/>
              </w:rPr>
              <w:t>ОбС</w:t>
            </w:r>
            <w:proofErr w:type="spellEnd"/>
            <w:r w:rsidRPr="00BC39C3">
              <w:rPr>
                <w:snapToGrid/>
                <w:szCs w:val="24"/>
                <w:lang w:val="bg-BG"/>
              </w:rPr>
              <w:t>, същ</w:t>
            </w:r>
            <w:r>
              <w:rPr>
                <w:snapToGrid/>
                <w:szCs w:val="24"/>
                <w:lang w:val="bg-BG"/>
              </w:rPr>
              <w:t>ото</w:t>
            </w:r>
            <w:r w:rsidRPr="00BC39C3">
              <w:rPr>
                <w:snapToGrid/>
                <w:szCs w:val="24"/>
                <w:lang w:val="bg-BG"/>
              </w:rPr>
              <w:t xml:space="preserve"> ще бъде изискано като пояснителна информация.</w:t>
            </w:r>
          </w:p>
          <w:p w14:paraId="55C4E027" w14:textId="77777777" w:rsidR="00402EBE" w:rsidRPr="00BC39C3" w:rsidRDefault="00402EBE" w:rsidP="00D516EA">
            <w:pPr>
              <w:jc w:val="both"/>
              <w:rPr>
                <w:snapToGrid/>
                <w:szCs w:val="24"/>
                <w:lang w:val="bg-BG"/>
              </w:rPr>
            </w:pPr>
            <w:r w:rsidRPr="00BC39C3">
              <w:rPr>
                <w:snapToGrid/>
                <w:szCs w:val="24"/>
                <w:lang w:val="bg-BG"/>
              </w:rPr>
              <w:t xml:space="preserve">Решението на </w:t>
            </w:r>
            <w:proofErr w:type="spellStart"/>
            <w:r w:rsidRPr="00BC39C3">
              <w:rPr>
                <w:snapToGrid/>
                <w:szCs w:val="24"/>
                <w:lang w:val="bg-BG"/>
              </w:rPr>
              <w:t>ОбС</w:t>
            </w:r>
            <w:proofErr w:type="spellEnd"/>
            <w:r w:rsidRPr="00BC39C3">
              <w:rPr>
                <w:snapToGrid/>
                <w:szCs w:val="24"/>
                <w:lang w:val="bg-BG"/>
              </w:rPr>
              <w:t xml:space="preserve"> </w:t>
            </w:r>
            <w:r>
              <w:rPr>
                <w:snapToGrid/>
                <w:szCs w:val="24"/>
                <w:lang w:val="bg-BG"/>
              </w:rPr>
              <w:t>за</w:t>
            </w:r>
            <w:r w:rsidRPr="00BC39C3">
              <w:rPr>
                <w:snapToGrid/>
                <w:szCs w:val="24"/>
                <w:lang w:val="bg-BG"/>
              </w:rPr>
              <w:t xml:space="preserve"> партньора следва да се представи в срока, определен от оценителната комисия.</w:t>
            </w:r>
          </w:p>
          <w:p w14:paraId="7CD80CD5" w14:textId="77777777" w:rsidR="00402EBE" w:rsidRPr="00243B75" w:rsidRDefault="00402EBE" w:rsidP="00D516EA">
            <w:pPr>
              <w:spacing w:after="120"/>
              <w:jc w:val="both"/>
              <w:rPr>
                <w:b/>
                <w:snapToGrid/>
                <w:color w:val="000000"/>
                <w:szCs w:val="24"/>
                <w:lang w:val="bg-BG" w:eastAsia="bg-BG"/>
              </w:rPr>
            </w:pPr>
            <w:r w:rsidRPr="00570B51">
              <w:rPr>
                <w:snapToGrid/>
                <w:szCs w:val="24"/>
                <w:lang w:val="bg-BG"/>
              </w:rPr>
              <w:t xml:space="preserve">В случай че в посоченият срок за подаване на проектни </w:t>
            </w:r>
            <w:r w:rsidRPr="00570B51">
              <w:rPr>
                <w:snapToGrid/>
                <w:szCs w:val="24"/>
                <w:lang w:val="bg-BG"/>
              </w:rPr>
              <w:lastRenderedPageBreak/>
              <w:t>предложения не е предви</w:t>
            </w:r>
            <w:r w:rsidRPr="00EF37CF">
              <w:rPr>
                <w:snapToGrid/>
                <w:szCs w:val="24"/>
                <w:lang w:val="bg-BG"/>
              </w:rPr>
              <w:t>дена сесия на Общинския съвет, е допустимо решението да бъде представено по време на оценката или преди сключване на договор.</w:t>
            </w:r>
          </w:p>
        </w:tc>
      </w:tr>
      <w:tr w:rsidR="00153121" w:rsidRPr="00C47B0F" w14:paraId="12262DC4"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2149A011" w14:textId="77777777" w:rsidR="00153121" w:rsidRPr="007C33A4" w:rsidRDefault="00153121" w:rsidP="006E1FED">
            <w:pPr>
              <w:autoSpaceDE w:val="0"/>
              <w:autoSpaceDN w:val="0"/>
              <w:adjustRightInd w:val="0"/>
              <w:ind w:right="140"/>
              <w:jc w:val="center"/>
              <w:rPr>
                <w:bCs/>
                <w:snapToGrid/>
                <w:szCs w:val="24"/>
                <w:lang w:val="ru-RU"/>
              </w:rPr>
            </w:pPr>
            <w:r w:rsidRPr="007C33A4">
              <w:rPr>
                <w:bCs/>
                <w:snapToGrid/>
                <w:szCs w:val="24"/>
                <w:lang w:val="bg-BG"/>
              </w:rPr>
              <w:lastRenderedPageBreak/>
              <w:t xml:space="preserve">ГРУПА </w:t>
            </w:r>
            <w:r w:rsidRPr="007C33A4">
              <w:rPr>
                <w:bCs/>
                <w:snapToGrid/>
                <w:szCs w:val="24"/>
                <w:lang w:val="en-US"/>
              </w:rPr>
              <w:t>I</w:t>
            </w:r>
            <w:r w:rsidR="00402EBE">
              <w:rPr>
                <w:bCs/>
                <w:snapToGrid/>
                <w:szCs w:val="24"/>
                <w:lang w:val="en-US"/>
              </w:rPr>
              <w:t>V</w:t>
            </w:r>
            <w:r w:rsidRPr="007C33A4">
              <w:rPr>
                <w:bCs/>
                <w:snapToGrid/>
                <w:szCs w:val="24"/>
                <w:lang w:val="ru-RU"/>
              </w:rPr>
              <w:t xml:space="preserve">. АДМИНИСТРАТИВНО СЪОТВЕТСТВИЕ И ДОПУСТИМОСТ НА </w:t>
            </w:r>
            <w:r w:rsidRPr="007C33A4">
              <w:rPr>
                <w:b/>
                <w:bCs/>
                <w:snapToGrid/>
                <w:szCs w:val="24"/>
                <w:lang w:val="bg-BG"/>
              </w:rPr>
              <w:t>КАНДИДАТА</w:t>
            </w:r>
            <w:r w:rsidRPr="007C33A4">
              <w:rPr>
                <w:b/>
                <w:bCs/>
                <w:snapToGrid/>
                <w:szCs w:val="24"/>
                <w:lang w:val="ru-RU"/>
              </w:rPr>
              <w:t xml:space="preserve"> </w:t>
            </w:r>
            <w:r w:rsidRPr="007C33A4">
              <w:rPr>
                <w:bCs/>
                <w:snapToGrid/>
                <w:szCs w:val="24"/>
                <w:lang w:val="ru-RU"/>
              </w:rPr>
              <w:t>–</w:t>
            </w:r>
          </w:p>
          <w:p w14:paraId="208E6785" w14:textId="77777777" w:rsidR="00153121" w:rsidRPr="007C33A4" w:rsidRDefault="00153121" w:rsidP="006E1FED">
            <w:pPr>
              <w:autoSpaceDE w:val="0"/>
              <w:autoSpaceDN w:val="0"/>
              <w:adjustRightInd w:val="0"/>
              <w:ind w:right="140"/>
              <w:jc w:val="center"/>
              <w:rPr>
                <w:snapToGrid/>
                <w:szCs w:val="24"/>
                <w:lang w:val="bg-BG"/>
              </w:rPr>
            </w:pPr>
            <w:r w:rsidRPr="007C33A4">
              <w:rPr>
                <w:snapToGrid/>
                <w:szCs w:val="24"/>
                <w:lang w:val="ru-RU"/>
              </w:rPr>
              <w:t>ИЗИСКВАНИЯ</w:t>
            </w:r>
            <w:r w:rsidRPr="007C33A4">
              <w:rPr>
                <w:snapToGrid/>
                <w:szCs w:val="24"/>
                <w:lang w:val="bg-BG"/>
              </w:rPr>
              <w:t xml:space="preserve"> ЗА ДОПУСТИМОСТ НА КАНДИДАТА (съгласно т. 11.2. от Условията за кандидатстване)</w:t>
            </w:r>
          </w:p>
        </w:tc>
      </w:tr>
      <w:tr w:rsidR="00153121" w:rsidRPr="00C47B0F" w14:paraId="51107C08"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5DB66083" w14:textId="77777777" w:rsidR="00153121" w:rsidRPr="00BC39C3" w:rsidRDefault="00153121"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8A17727" w14:textId="77777777" w:rsidR="00153121" w:rsidRPr="007C16C1" w:rsidRDefault="00153121" w:rsidP="006E1FED">
            <w:pPr>
              <w:jc w:val="center"/>
              <w:rPr>
                <w:b/>
                <w:snapToGrid/>
                <w:szCs w:val="24"/>
                <w:lang w:val="bg-BG"/>
              </w:rPr>
            </w:pPr>
            <w:r w:rsidRPr="007C16C1">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564ECC9" w14:textId="77777777" w:rsidR="00153121" w:rsidRPr="007C16C1" w:rsidRDefault="00153121" w:rsidP="006E1FED">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BDC97CA" w14:textId="77777777" w:rsidR="00153121" w:rsidRPr="007C16C1" w:rsidRDefault="00153121" w:rsidP="006E1FED">
            <w:pPr>
              <w:jc w:val="center"/>
              <w:rPr>
                <w:b/>
                <w:snapToGrid/>
                <w:szCs w:val="24"/>
                <w:lang w:val="bg-BG"/>
              </w:rPr>
            </w:pPr>
            <w:r w:rsidRPr="007C16C1">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48B7DFC6" w14:textId="77777777" w:rsidR="00153121" w:rsidRPr="00640CBC" w:rsidRDefault="00153121" w:rsidP="006E1FED">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153121" w:rsidRPr="00C47B0F" w14:paraId="49ACD6C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073153A" w14:textId="77777777" w:rsidR="00153121" w:rsidRPr="00BC39C3" w:rsidRDefault="00006F2B" w:rsidP="0056303B">
            <w:pPr>
              <w:autoSpaceDE w:val="0"/>
              <w:autoSpaceDN w:val="0"/>
              <w:adjustRightInd w:val="0"/>
              <w:spacing w:after="120"/>
              <w:jc w:val="both"/>
              <w:rPr>
                <w:b/>
                <w:snapToGrid/>
                <w:color w:val="000000"/>
                <w:szCs w:val="24"/>
                <w:lang w:val="bg-BG" w:eastAsia="bg-BG"/>
              </w:rPr>
            </w:pPr>
            <w:r>
              <w:rPr>
                <w:b/>
                <w:snapToGrid/>
                <w:color w:val="000000"/>
                <w:szCs w:val="24"/>
                <w:lang w:val="bg-BG" w:eastAsia="bg-BG"/>
              </w:rPr>
              <w:t>1.</w:t>
            </w:r>
            <w:r w:rsidR="00153121" w:rsidRPr="00BC39C3">
              <w:rPr>
                <w:b/>
                <w:snapToGrid/>
                <w:color w:val="000000"/>
                <w:szCs w:val="24"/>
                <w:lang w:val="bg-BG" w:eastAsia="bg-BG"/>
              </w:rPr>
              <w:t>Кандидатът е някое от изброените лица:</w:t>
            </w:r>
          </w:p>
          <w:p w14:paraId="1C0B8CFB" w14:textId="42C9371A" w:rsidR="00730773" w:rsidRPr="00730773" w:rsidRDefault="00730773" w:rsidP="00730773">
            <w:pPr>
              <w:autoSpaceDE w:val="0"/>
              <w:autoSpaceDN w:val="0"/>
              <w:adjustRightInd w:val="0"/>
              <w:spacing w:after="160" w:line="259" w:lineRule="auto"/>
              <w:jc w:val="both"/>
              <w:rPr>
                <w:snapToGrid/>
                <w:color w:val="000000"/>
                <w:szCs w:val="24"/>
                <w:lang w:val="bg-BG" w:eastAsia="bg-BG"/>
              </w:rPr>
            </w:pPr>
            <w:r w:rsidRPr="00730773">
              <w:rPr>
                <w:snapToGrid/>
                <w:color w:val="000000"/>
                <w:szCs w:val="24"/>
                <w:lang w:val="bg-BG" w:eastAsia="bg-BG"/>
              </w:rPr>
              <w:t xml:space="preserve">- Работодатели; </w:t>
            </w:r>
          </w:p>
          <w:p w14:paraId="76D09D80" w14:textId="76879BBB" w:rsidR="00730773" w:rsidRPr="00730773" w:rsidRDefault="00730773" w:rsidP="00730773">
            <w:pPr>
              <w:autoSpaceDE w:val="0"/>
              <w:autoSpaceDN w:val="0"/>
              <w:adjustRightInd w:val="0"/>
              <w:spacing w:after="160" w:line="259" w:lineRule="auto"/>
              <w:jc w:val="both"/>
              <w:rPr>
                <w:snapToGrid/>
                <w:color w:val="000000"/>
                <w:szCs w:val="24"/>
                <w:lang w:val="bg-BG" w:eastAsia="bg-BG"/>
              </w:rPr>
            </w:pPr>
            <w:r w:rsidRPr="00730773">
              <w:rPr>
                <w:snapToGrid/>
                <w:color w:val="000000"/>
                <w:szCs w:val="24"/>
                <w:lang w:val="bg-BG" w:eastAsia="bg-BG"/>
              </w:rPr>
              <w:t>- Общин</w:t>
            </w:r>
            <w:r w:rsidR="006F68C1">
              <w:rPr>
                <w:snapToGrid/>
                <w:color w:val="000000"/>
                <w:szCs w:val="24"/>
                <w:lang w:val="bg-BG" w:eastAsia="bg-BG"/>
              </w:rPr>
              <w:t>а Марица</w:t>
            </w:r>
          </w:p>
          <w:p w14:paraId="10397651" w14:textId="4B6E3943" w:rsidR="00153121" w:rsidRPr="00E97B57" w:rsidRDefault="00153121" w:rsidP="00E97B57">
            <w:pPr>
              <w:autoSpaceDE w:val="0"/>
              <w:autoSpaceDN w:val="0"/>
              <w:adjustRightInd w:val="0"/>
              <w:spacing w:after="160" w:line="259" w:lineRule="auto"/>
              <w:jc w:val="both"/>
              <w:rPr>
                <w:snapToGrid/>
                <w:color w:val="000000"/>
                <w:szCs w:val="24"/>
                <w:lang w:val="bg-BG" w:eastAsia="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77CAF10"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5549DAD"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A31DDC6"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615CC4C" w14:textId="77777777" w:rsidR="00153121" w:rsidRPr="00BC39C3" w:rsidRDefault="00153121" w:rsidP="00540FD2">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Формуляр за кандидатстване</w:t>
            </w:r>
            <w:r>
              <w:rPr>
                <w:snapToGrid/>
                <w:szCs w:val="24"/>
                <w:lang w:val="bg-BG"/>
              </w:rPr>
              <w:t xml:space="preserve"> </w:t>
            </w:r>
            <w:r w:rsidRPr="00BC39C3">
              <w:rPr>
                <w:snapToGrid/>
                <w:szCs w:val="24"/>
                <w:lang w:val="bg-BG"/>
              </w:rPr>
              <w:t>в ИСУН 2020</w:t>
            </w:r>
            <w:r>
              <w:rPr>
                <w:snapToGrid/>
                <w:szCs w:val="24"/>
                <w:lang w:val="bg-BG"/>
              </w:rPr>
              <w:t xml:space="preserve">; </w:t>
            </w:r>
            <w:r w:rsidRPr="00BC39C3">
              <w:rPr>
                <w:snapToGrid/>
                <w:szCs w:val="24"/>
                <w:lang w:val="bg-BG"/>
              </w:rPr>
              <w:t>Търговски регистър.</w:t>
            </w:r>
          </w:p>
          <w:p w14:paraId="1D4B5182" w14:textId="77777777" w:rsidR="00153121" w:rsidRPr="00540FD2" w:rsidRDefault="00153121" w:rsidP="00540FD2">
            <w:pPr>
              <w:spacing w:after="120"/>
              <w:jc w:val="both"/>
              <w:rPr>
                <w:snapToGrid/>
                <w:szCs w:val="24"/>
                <w:u w:val="single"/>
                <w:lang w:val="bg-BG"/>
              </w:rPr>
            </w:pPr>
            <w:r w:rsidRPr="00540FD2">
              <w:rPr>
                <w:snapToGrid/>
                <w:szCs w:val="24"/>
                <w:u w:val="single"/>
                <w:lang w:val="bg-BG"/>
              </w:rPr>
              <w:t>Принципни действия:</w:t>
            </w:r>
          </w:p>
          <w:p w14:paraId="6D82B028" w14:textId="77777777" w:rsidR="00153121" w:rsidRPr="00831AD5" w:rsidRDefault="00153121" w:rsidP="00B25D2D">
            <w:pPr>
              <w:jc w:val="both"/>
              <w:rPr>
                <w:rFonts w:eastAsia="Calibri"/>
                <w:b/>
                <w:snapToGrid/>
                <w:szCs w:val="24"/>
                <w:lang w:val="bg-BG"/>
              </w:rPr>
            </w:pPr>
            <w:r w:rsidRPr="00BC39C3">
              <w:rPr>
                <w:b/>
                <w:snapToGrid/>
                <w:szCs w:val="24"/>
                <w:lang w:val="bg-BG"/>
              </w:rPr>
              <w:t>В случай че кандидатът не е някое от изброените лица, проектното предложение ще бъде отхвърлено!</w:t>
            </w:r>
          </w:p>
        </w:tc>
      </w:tr>
      <w:tr w:rsidR="00F2113B" w:rsidRPr="006E1FED" w14:paraId="45FFD424" w14:textId="77777777" w:rsidTr="00D516EA">
        <w:tc>
          <w:tcPr>
            <w:tcW w:w="6494" w:type="dxa"/>
            <w:gridSpan w:val="4"/>
            <w:tcBorders>
              <w:top w:val="single" w:sz="4" w:space="0" w:color="auto"/>
              <w:left w:val="single" w:sz="4" w:space="0" w:color="auto"/>
              <w:bottom w:val="single" w:sz="4" w:space="0" w:color="auto"/>
              <w:right w:val="single" w:sz="4" w:space="0" w:color="auto"/>
            </w:tcBorders>
          </w:tcPr>
          <w:p w14:paraId="06B79D6F" w14:textId="77777777" w:rsidR="00F2113B" w:rsidRDefault="00F2113B" w:rsidP="00D516EA">
            <w:pPr>
              <w:autoSpaceDE w:val="0"/>
              <w:autoSpaceDN w:val="0"/>
              <w:adjustRightInd w:val="0"/>
              <w:spacing w:after="120"/>
              <w:jc w:val="both"/>
              <w:rPr>
                <w:snapToGrid/>
                <w:color w:val="000000"/>
                <w:szCs w:val="24"/>
                <w:lang w:val="bg-BG" w:eastAsia="bg-BG"/>
              </w:rPr>
            </w:pPr>
            <w:r>
              <w:rPr>
                <w:snapToGrid/>
                <w:color w:val="000000"/>
                <w:szCs w:val="24"/>
                <w:lang w:val="bg-BG" w:eastAsia="bg-BG"/>
              </w:rPr>
              <w:t xml:space="preserve">2. </w:t>
            </w:r>
            <w:r w:rsidRPr="00BC39C3">
              <w:rPr>
                <w:snapToGrid/>
                <w:color w:val="000000"/>
                <w:szCs w:val="24"/>
                <w:lang w:val="bg-BG" w:eastAsia="bg-BG"/>
              </w:rPr>
              <w:t xml:space="preserve">Кандидатът е лице със самостоятелна </w:t>
            </w:r>
            <w:proofErr w:type="spellStart"/>
            <w:r w:rsidRPr="00BC39C3">
              <w:rPr>
                <w:snapToGrid/>
                <w:color w:val="000000"/>
                <w:szCs w:val="24"/>
                <w:lang w:val="bg-BG" w:eastAsia="bg-BG"/>
              </w:rPr>
              <w:t>правосубектност</w:t>
            </w:r>
            <w:proofErr w:type="spellEnd"/>
            <w:r w:rsidRPr="00BC39C3">
              <w:rPr>
                <w:snapToGrid/>
                <w:color w:val="000000"/>
                <w:szCs w:val="24"/>
                <w:lang w:val="bg-BG" w:eastAsia="bg-BG"/>
              </w:rPr>
              <w:t>, регистрирано и имащо право да осъществява дейност на територията на Република България в съответствие с действащото българско законодателство</w:t>
            </w:r>
            <w:r>
              <w:rPr>
                <w:snapToGrid/>
                <w:color w:val="000000"/>
                <w:szCs w:val="24"/>
                <w:lang w:val="en-US" w:eastAsia="bg-BG"/>
              </w:rPr>
              <w:t xml:space="preserve">, </w:t>
            </w:r>
            <w:r>
              <w:rPr>
                <w:snapToGrid/>
                <w:color w:val="000000"/>
                <w:szCs w:val="24"/>
                <w:lang w:val="bg-BG" w:eastAsia="bg-BG"/>
              </w:rPr>
              <w:t>и</w:t>
            </w:r>
            <w:r>
              <w:rPr>
                <w:snapToGrid/>
                <w:color w:val="000000"/>
                <w:szCs w:val="24"/>
                <w:lang w:val="en-US" w:eastAsia="bg-BG"/>
              </w:rPr>
              <w:t xml:space="preserve"> </w:t>
            </w:r>
            <w:proofErr w:type="spellStart"/>
            <w:r w:rsidRPr="00670DB2">
              <w:rPr>
                <w:szCs w:val="24"/>
              </w:rPr>
              <w:t>има</w:t>
            </w:r>
            <w:proofErr w:type="spellEnd"/>
            <w:r>
              <w:rPr>
                <w:szCs w:val="24"/>
              </w:rPr>
              <w:t xml:space="preserve"> </w:t>
            </w:r>
            <w:proofErr w:type="spellStart"/>
            <w:r>
              <w:rPr>
                <w:szCs w:val="24"/>
              </w:rPr>
              <w:t>седалище</w:t>
            </w:r>
            <w:proofErr w:type="spellEnd"/>
            <w:r>
              <w:rPr>
                <w:szCs w:val="24"/>
              </w:rPr>
              <w:t xml:space="preserve"> и </w:t>
            </w:r>
            <w:proofErr w:type="spellStart"/>
            <w:r>
              <w:rPr>
                <w:szCs w:val="24"/>
              </w:rPr>
              <w:t>адрес</w:t>
            </w:r>
            <w:proofErr w:type="spellEnd"/>
            <w:r>
              <w:rPr>
                <w:szCs w:val="24"/>
              </w:rPr>
              <w:t xml:space="preserve"> </w:t>
            </w:r>
            <w:proofErr w:type="spellStart"/>
            <w:r>
              <w:rPr>
                <w:szCs w:val="24"/>
              </w:rPr>
              <w:t>на</w:t>
            </w:r>
            <w:proofErr w:type="spellEnd"/>
            <w:r>
              <w:rPr>
                <w:szCs w:val="24"/>
              </w:rPr>
              <w:t xml:space="preserve"> </w:t>
            </w:r>
            <w:proofErr w:type="spellStart"/>
            <w:r>
              <w:rPr>
                <w:szCs w:val="24"/>
              </w:rPr>
              <w:t>управление</w:t>
            </w:r>
            <w:proofErr w:type="spellEnd"/>
            <w:r w:rsidRPr="00670DB2">
              <w:rPr>
                <w:szCs w:val="24"/>
              </w:rPr>
              <w:t xml:space="preserve"> </w:t>
            </w:r>
            <w:proofErr w:type="spellStart"/>
            <w:r w:rsidRPr="00670DB2">
              <w:rPr>
                <w:szCs w:val="24"/>
              </w:rPr>
              <w:t>на</w:t>
            </w:r>
            <w:proofErr w:type="spellEnd"/>
            <w:r w:rsidRPr="00670DB2">
              <w:rPr>
                <w:szCs w:val="24"/>
              </w:rPr>
              <w:t xml:space="preserve"> </w:t>
            </w:r>
            <w:proofErr w:type="spellStart"/>
            <w:r w:rsidRPr="00670DB2">
              <w:rPr>
                <w:szCs w:val="24"/>
              </w:rPr>
              <w:t>територията</w:t>
            </w:r>
            <w:proofErr w:type="spellEnd"/>
            <w:r w:rsidRPr="00670DB2">
              <w:rPr>
                <w:szCs w:val="24"/>
              </w:rPr>
              <w:t xml:space="preserve"> </w:t>
            </w:r>
            <w:proofErr w:type="spellStart"/>
            <w:r w:rsidRPr="00670DB2">
              <w:rPr>
                <w:szCs w:val="24"/>
              </w:rPr>
              <w:t>на</w:t>
            </w:r>
            <w:proofErr w:type="spellEnd"/>
            <w:r w:rsidRPr="00670DB2">
              <w:rPr>
                <w:szCs w:val="24"/>
              </w:rPr>
              <w:t xml:space="preserve"> </w:t>
            </w:r>
            <w:proofErr w:type="spellStart"/>
            <w:r w:rsidRPr="00670DB2">
              <w:rPr>
                <w:szCs w:val="24"/>
              </w:rPr>
              <w:t>действие</w:t>
            </w:r>
            <w:proofErr w:type="spellEnd"/>
            <w:r w:rsidRPr="00670DB2">
              <w:rPr>
                <w:szCs w:val="24"/>
              </w:rPr>
              <w:t xml:space="preserve"> </w:t>
            </w:r>
            <w:proofErr w:type="spellStart"/>
            <w:r w:rsidRPr="00670DB2">
              <w:rPr>
                <w:szCs w:val="24"/>
              </w:rPr>
              <w:t>на</w:t>
            </w:r>
            <w:proofErr w:type="spellEnd"/>
            <w:r w:rsidRPr="00670DB2">
              <w:rPr>
                <w:szCs w:val="24"/>
              </w:rPr>
              <w:t xml:space="preserve"> МИГ</w:t>
            </w:r>
            <w:r w:rsidRPr="00BC39C3">
              <w:rPr>
                <w:snapToGrid/>
                <w:color w:val="000000"/>
                <w:szCs w:val="24"/>
                <w:lang w:val="bg-BG" w:eastAsia="bg-BG"/>
              </w:rPr>
              <w:t xml:space="preserve"> </w:t>
            </w:r>
          </w:p>
          <w:p w14:paraId="4D1F4D57" w14:textId="77777777" w:rsidR="00F2113B" w:rsidRPr="000027A7" w:rsidRDefault="000027A7" w:rsidP="00D516EA">
            <w:pPr>
              <w:autoSpaceDE w:val="0"/>
              <w:autoSpaceDN w:val="0"/>
              <w:adjustRightInd w:val="0"/>
              <w:spacing w:after="120"/>
              <w:jc w:val="both"/>
              <w:rPr>
                <w:rFonts w:eastAsia="Calibri"/>
                <w:b/>
                <w:i/>
                <w:snapToGrid/>
                <w:szCs w:val="24"/>
                <w:lang w:val="bg-BG"/>
              </w:rPr>
            </w:pPr>
            <w:r w:rsidRPr="000027A7">
              <w:rPr>
                <w:rFonts w:eastAsia="Calibri"/>
                <w:i/>
                <w:snapToGrid/>
                <w:szCs w:val="24"/>
                <w:lang w:val="bg-BG"/>
              </w:rPr>
              <w:t>Изискването за седалище и адрес на управление не важи за кандидат Община Марица</w:t>
            </w:r>
            <w:r w:rsidR="00F2113B" w:rsidRPr="000027A7">
              <w:rPr>
                <w:rFonts w:eastAsia="Calibri"/>
                <w:i/>
                <w:snapToGrid/>
                <w:szCs w:val="24"/>
                <w:lang w:val="bg-BG"/>
              </w:rPr>
              <w:t xml:space="preserve"> </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44E6EE47" w14:textId="77777777" w:rsidR="00F2113B" w:rsidRPr="00B25D2D" w:rsidRDefault="00F2113B" w:rsidP="00D516EA">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A4FF44E" w14:textId="77777777" w:rsidR="00F2113B" w:rsidRPr="00B25D2D" w:rsidRDefault="00F2113B" w:rsidP="00D516EA">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85C3E5D" w14:textId="77777777" w:rsidR="00F2113B" w:rsidRPr="00B25D2D" w:rsidRDefault="00F2113B" w:rsidP="00D516EA">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5D12A16" w14:textId="77777777" w:rsidR="00F2113B" w:rsidRPr="00BC39C3" w:rsidRDefault="00F2113B" w:rsidP="00D516EA">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w:t>
            </w:r>
            <w:r>
              <w:rPr>
                <w:snapToGrid/>
                <w:color w:val="000000"/>
                <w:szCs w:val="24"/>
                <w:lang w:val="bg-BG" w:eastAsia="bg-BG"/>
              </w:rPr>
              <w:t>–</w:t>
            </w:r>
            <w:r w:rsidRPr="00BC39C3">
              <w:rPr>
                <w:snapToGrid/>
                <w:color w:val="000000"/>
                <w:szCs w:val="24"/>
                <w:lang w:val="bg-BG" w:eastAsia="bg-BG"/>
              </w:rPr>
              <w:t xml:space="preserve"> Удостоверение за актуално състояние на организацията/Търговски регистър.</w:t>
            </w:r>
          </w:p>
          <w:p w14:paraId="64485F96" w14:textId="77777777" w:rsidR="00F2113B" w:rsidRPr="001B1FBC" w:rsidRDefault="00F2113B" w:rsidP="00D516EA">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t>Принципни действия:</w:t>
            </w:r>
          </w:p>
          <w:p w14:paraId="4787F647" w14:textId="77777777" w:rsidR="00F2113B" w:rsidRPr="00BC39C3" w:rsidRDefault="00F2113B" w:rsidP="00D516EA">
            <w:pPr>
              <w:tabs>
                <w:tab w:val="left" w:pos="1421"/>
              </w:tabs>
              <w:spacing w:after="160" w:line="259" w:lineRule="auto"/>
              <w:rPr>
                <w:snapToGrid/>
                <w:szCs w:val="24"/>
                <w:lang w:val="bg-BG"/>
              </w:rPr>
            </w:pPr>
            <w:r w:rsidRPr="00BC39C3">
              <w:rPr>
                <w:b/>
                <w:snapToGrid/>
                <w:szCs w:val="24"/>
                <w:lang w:val="bg-BG"/>
              </w:rPr>
              <w:t>В случай че кандидатът не отговаря на условието, проектното предложение ще бъде отхвърлено!</w:t>
            </w:r>
          </w:p>
        </w:tc>
      </w:tr>
      <w:tr w:rsidR="00153121" w:rsidRPr="00C47B0F" w14:paraId="00DF56E7"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27A3476" w14:textId="77777777" w:rsidR="00153121" w:rsidRPr="00B25D2D" w:rsidRDefault="00F2113B" w:rsidP="0077412E">
            <w:pPr>
              <w:autoSpaceDE w:val="0"/>
              <w:autoSpaceDN w:val="0"/>
              <w:adjustRightInd w:val="0"/>
              <w:spacing w:after="120"/>
              <w:jc w:val="both"/>
              <w:rPr>
                <w:rFonts w:eastAsia="Calibri"/>
                <w:b/>
                <w:snapToGrid/>
                <w:szCs w:val="24"/>
                <w:lang w:val="bg-BG"/>
              </w:rPr>
            </w:pPr>
            <w:r>
              <w:rPr>
                <w:snapToGrid/>
                <w:color w:val="000000"/>
                <w:szCs w:val="24"/>
                <w:lang w:val="en-US" w:eastAsia="bg-BG"/>
              </w:rPr>
              <w:t>3</w:t>
            </w:r>
            <w:r w:rsidR="00153121">
              <w:rPr>
                <w:snapToGrid/>
                <w:color w:val="000000"/>
                <w:szCs w:val="24"/>
                <w:lang w:val="bg-BG" w:eastAsia="bg-BG"/>
              </w:rPr>
              <w:t>.</w:t>
            </w:r>
            <w:r w:rsidR="00153121" w:rsidRPr="00BC39C3">
              <w:rPr>
                <w:snapToGrid/>
                <w:color w:val="000000"/>
                <w:szCs w:val="24"/>
                <w:lang w:val="bg-BG" w:eastAsia="bg-BG"/>
              </w:rPr>
              <w:t>Кандидатът отговаря на изискванията за предоставяне на минимални помощи, в съответствие с Регламент (ЕС) № 1407/</w:t>
            </w:r>
            <w:r w:rsidR="00153121" w:rsidRPr="000C733C">
              <w:rPr>
                <w:snapToGrid/>
                <w:color w:val="000000"/>
                <w:szCs w:val="24"/>
                <w:lang w:val="bg-BG" w:eastAsia="bg-BG"/>
              </w:rPr>
              <w:t>2013 (ако е приложимо).</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53B3C01"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C79C17D"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00C210"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362197C9" w14:textId="594886F9" w:rsidR="00153121" w:rsidRPr="00BC39C3" w:rsidRDefault="00153121" w:rsidP="001B1FBC">
            <w:pPr>
              <w:spacing w:after="120"/>
              <w:jc w:val="both"/>
              <w:rPr>
                <w:snapToGrid/>
                <w:szCs w:val="24"/>
                <w:lang w:val="bg-BG"/>
              </w:rPr>
            </w:pPr>
            <w:r w:rsidRPr="00BC39C3">
              <w:rPr>
                <w:snapToGrid/>
                <w:szCs w:val="24"/>
                <w:lang w:val="bg-BG"/>
              </w:rPr>
              <w:t xml:space="preserve">Източник на информация – Формуляр за кандидатстване, </w:t>
            </w:r>
            <w:r>
              <w:rPr>
                <w:snapToGrid/>
                <w:szCs w:val="24"/>
                <w:lang w:val="bg-BG"/>
              </w:rPr>
              <w:t>Д</w:t>
            </w:r>
            <w:r w:rsidRPr="00BC39C3">
              <w:rPr>
                <w:snapToGrid/>
                <w:szCs w:val="24"/>
                <w:lang w:val="bg-BG"/>
              </w:rPr>
              <w:t>екларация за минималн</w:t>
            </w:r>
            <w:r>
              <w:rPr>
                <w:snapToGrid/>
                <w:szCs w:val="24"/>
                <w:lang w:val="bg-BG"/>
              </w:rPr>
              <w:t>и</w:t>
            </w:r>
            <w:r w:rsidRPr="00BC39C3">
              <w:rPr>
                <w:snapToGrid/>
                <w:szCs w:val="24"/>
                <w:lang w:val="bg-BG"/>
              </w:rPr>
              <w:t xml:space="preserve"> и държавни помощи, </w:t>
            </w:r>
          </w:p>
          <w:p w14:paraId="41C8C7CC" w14:textId="77777777" w:rsidR="00153121" w:rsidRPr="001B4CD5" w:rsidRDefault="00153121" w:rsidP="001B4CD5">
            <w:pPr>
              <w:spacing w:after="60"/>
              <w:jc w:val="both"/>
              <w:rPr>
                <w:snapToGrid/>
                <w:szCs w:val="24"/>
                <w:u w:val="single"/>
                <w:lang w:val="bg-BG"/>
              </w:rPr>
            </w:pPr>
            <w:r w:rsidRPr="001B4CD5">
              <w:rPr>
                <w:snapToGrid/>
                <w:szCs w:val="24"/>
                <w:u w:val="single"/>
                <w:lang w:val="bg-BG"/>
              </w:rPr>
              <w:t>Принципни действия:</w:t>
            </w:r>
          </w:p>
          <w:p w14:paraId="5FF2CE40" w14:textId="5E97A192" w:rsidR="00153121" w:rsidRPr="00FB45DA" w:rsidRDefault="007A23AE" w:rsidP="006E1FED">
            <w:pPr>
              <w:jc w:val="both"/>
              <w:rPr>
                <w:snapToGrid/>
                <w:szCs w:val="24"/>
                <w:lang w:val="bg-BG"/>
              </w:rPr>
            </w:pPr>
            <w:r>
              <w:rPr>
                <w:snapToGrid/>
                <w:szCs w:val="24"/>
                <w:lang w:val="bg-BG"/>
              </w:rPr>
              <w:t xml:space="preserve">Всички обстоятелства, свързани с изискванията на Регламент </w:t>
            </w:r>
            <w:r>
              <w:rPr>
                <w:snapToGrid/>
                <w:szCs w:val="24"/>
                <w:lang w:val="en-US"/>
              </w:rPr>
              <w:t>(</w:t>
            </w:r>
            <w:r>
              <w:rPr>
                <w:snapToGrid/>
                <w:szCs w:val="24"/>
                <w:lang w:val="bg-BG"/>
              </w:rPr>
              <w:t>ЕС</w:t>
            </w:r>
            <w:r>
              <w:rPr>
                <w:snapToGrid/>
                <w:szCs w:val="24"/>
                <w:lang w:val="en-US"/>
              </w:rPr>
              <w:t>)</w:t>
            </w:r>
            <w:r>
              <w:rPr>
                <w:snapToGrid/>
                <w:szCs w:val="24"/>
                <w:lang w:val="bg-BG"/>
              </w:rPr>
              <w:t xml:space="preserve"> №1407/2013 се приемат на декларативен принцип. </w:t>
            </w:r>
            <w:r w:rsidR="00153121" w:rsidRPr="00FB45DA">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p>
        </w:tc>
      </w:tr>
      <w:tr w:rsidR="00153121" w:rsidRPr="00C47B0F" w14:paraId="1E1D3458"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31593BE" w14:textId="77777777" w:rsidR="00153121" w:rsidRPr="00900D3D" w:rsidRDefault="000027A7" w:rsidP="0056303B">
            <w:pPr>
              <w:tabs>
                <w:tab w:val="left" w:pos="460"/>
              </w:tabs>
              <w:spacing w:after="120" w:line="259" w:lineRule="auto"/>
              <w:ind w:right="-51"/>
              <w:jc w:val="both"/>
              <w:rPr>
                <w:rFonts w:eastAsia="Calibri"/>
                <w:snapToGrid/>
                <w:szCs w:val="24"/>
                <w:lang w:val="bg-BG"/>
              </w:rPr>
            </w:pPr>
            <w:r>
              <w:rPr>
                <w:rFonts w:eastAsia="Calibri"/>
                <w:snapToGrid/>
                <w:szCs w:val="24"/>
                <w:lang w:val="bg-BG"/>
              </w:rPr>
              <w:t>4</w:t>
            </w:r>
            <w:r w:rsidR="00153121">
              <w:rPr>
                <w:rFonts w:eastAsia="Calibri"/>
                <w:snapToGrid/>
                <w:szCs w:val="24"/>
                <w:lang w:val="bg-BG"/>
              </w:rPr>
              <w:t>.</w:t>
            </w:r>
            <w:r w:rsidR="00514850">
              <w:rPr>
                <w:rFonts w:eastAsia="Calibri"/>
                <w:snapToGrid/>
                <w:szCs w:val="24"/>
                <w:lang w:val="bg-BG"/>
              </w:rPr>
              <w:t xml:space="preserve"> </w:t>
            </w:r>
            <w:r w:rsidR="00153121" w:rsidRPr="002C6FEC">
              <w:rPr>
                <w:rFonts w:eastAsia="Calibri"/>
                <w:snapToGrid/>
                <w:szCs w:val="24"/>
                <w:lang w:val="bg-BG"/>
              </w:rPr>
              <w:t>Кандидатът разполага с финансов капацитет (съгласно приложени</w:t>
            </w:r>
            <w:r w:rsidR="009828D5">
              <w:rPr>
                <w:rFonts w:eastAsia="Calibri"/>
                <w:snapToGrid/>
                <w:szCs w:val="24"/>
                <w:lang w:val="bg-BG"/>
              </w:rPr>
              <w:t>я</w:t>
            </w:r>
            <w:r w:rsidR="00153121" w:rsidRPr="002C6FEC">
              <w:rPr>
                <w:rFonts w:eastAsia="Calibri"/>
                <w:snapToGrid/>
                <w:szCs w:val="24"/>
                <w:lang w:val="bg-BG"/>
              </w:rPr>
              <w:t xml:space="preserve"> Счетоводен баланс, съобразно Приложение: Методика за оценка на финансовия капацитет на </w:t>
            </w:r>
            <w:r w:rsidR="00153121" w:rsidRPr="002C6FEC">
              <w:rPr>
                <w:rFonts w:eastAsia="Calibri"/>
                <w:snapToGrid/>
                <w:szCs w:val="24"/>
                <w:lang w:val="bg-BG"/>
              </w:rPr>
              <w:lastRenderedPageBreak/>
              <w:t>кандидатите по Оперативна програма „Развитие на човешките ресурси“ 2014 – 2020 г.</w:t>
            </w:r>
          </w:p>
          <w:p w14:paraId="3DD19FDD" w14:textId="4BDAF886" w:rsidR="00153121" w:rsidRPr="00900D3D" w:rsidRDefault="0044581B" w:rsidP="009828D5">
            <w:pPr>
              <w:numPr>
                <w:ilvl w:val="0"/>
                <w:numId w:val="74"/>
              </w:numPr>
              <w:spacing w:line="259" w:lineRule="auto"/>
              <w:ind w:left="318" w:right="-51" w:hanging="284"/>
              <w:jc w:val="both"/>
              <w:rPr>
                <w:rFonts w:eastAsia="Calibri"/>
                <w:snapToGrid/>
                <w:szCs w:val="24"/>
                <w:lang w:val="bg-BG"/>
              </w:rPr>
            </w:pPr>
            <w:r w:rsidRPr="0044581B">
              <w:rPr>
                <w:rFonts w:eastAsia="Calibri"/>
                <w:snapToGrid/>
                <w:szCs w:val="24"/>
                <w:lang w:val="bg-BG"/>
              </w:rPr>
              <w:t>Когато кандидатът е община</w:t>
            </w:r>
            <w:r w:rsidR="006F68C1">
              <w:rPr>
                <w:rFonts w:eastAsia="Calibri"/>
                <w:snapToGrid/>
                <w:szCs w:val="24"/>
                <w:lang w:val="bg-BG"/>
              </w:rPr>
              <w:t xml:space="preserve"> Марица</w:t>
            </w:r>
            <w:r w:rsidRPr="0044581B">
              <w:rPr>
                <w:rFonts w:eastAsia="Calibri"/>
                <w:snapToGrid/>
                <w:szCs w:val="24"/>
                <w:lang w:val="bg-BG"/>
              </w:rPr>
              <w:t xml:space="preserve"> се извършва служебна проверка от оценителната комисия в Закона за държавния бюджет за текущата година. Счита се, че организацията разполага с необходимия финансов капацитет, ако утвърдените разходи по бюджета на общината за текущата година са по-високи от 20 % от размера на исканата БФП.</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DEEBD56" w14:textId="77777777" w:rsidR="00153121" w:rsidRPr="002C6FEC" w:rsidRDefault="0015312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AE25885" w14:textId="77777777" w:rsidR="00153121" w:rsidRPr="002C6FEC" w:rsidRDefault="0015312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86ABCB6" w14:textId="77777777" w:rsidR="00153121" w:rsidRPr="002C6FEC" w:rsidRDefault="0015312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1D65627" w14:textId="77777777" w:rsidR="00153121" w:rsidRPr="002C6FEC" w:rsidRDefault="00153121" w:rsidP="002C6FEC">
            <w:pPr>
              <w:spacing w:after="120" w:line="259" w:lineRule="auto"/>
              <w:jc w:val="both"/>
              <w:rPr>
                <w:rFonts w:eastAsia="Calibri"/>
                <w:snapToGrid/>
                <w:szCs w:val="24"/>
                <w:lang w:val="bg-BG"/>
              </w:rPr>
            </w:pPr>
            <w:r w:rsidRPr="002C6FEC">
              <w:rPr>
                <w:rFonts w:eastAsia="Calibri"/>
                <w:snapToGrid/>
                <w:szCs w:val="24"/>
                <w:lang w:val="bg-BG"/>
              </w:rPr>
              <w:t>Източник на информация – ИСУН 2020, Пр</w:t>
            </w:r>
            <w:r>
              <w:rPr>
                <w:rFonts w:eastAsia="Calibri"/>
                <w:snapToGrid/>
                <w:szCs w:val="24"/>
                <w:lang w:val="bg-BG"/>
              </w:rPr>
              <w:t>икачени електронно подписани документи –Счетоводен баланс</w:t>
            </w:r>
          </w:p>
          <w:p w14:paraId="26B3ED50" w14:textId="77777777" w:rsidR="00153121" w:rsidRPr="002C6FEC" w:rsidRDefault="00153121" w:rsidP="00153A74">
            <w:pPr>
              <w:spacing w:after="60" w:line="259" w:lineRule="auto"/>
              <w:jc w:val="both"/>
              <w:rPr>
                <w:rFonts w:eastAsia="Calibri"/>
                <w:snapToGrid/>
                <w:szCs w:val="24"/>
                <w:u w:val="single"/>
                <w:lang w:val="bg-BG"/>
              </w:rPr>
            </w:pPr>
            <w:r w:rsidRPr="002C6FEC">
              <w:rPr>
                <w:rFonts w:eastAsia="Calibri"/>
                <w:snapToGrid/>
                <w:szCs w:val="24"/>
                <w:u w:val="single"/>
                <w:lang w:val="bg-BG"/>
              </w:rPr>
              <w:t>Принципни действия:</w:t>
            </w:r>
          </w:p>
          <w:p w14:paraId="5FA3D30D" w14:textId="77777777" w:rsidR="00153121" w:rsidRDefault="00153121" w:rsidP="00023BAD">
            <w:pPr>
              <w:spacing w:line="259" w:lineRule="auto"/>
              <w:jc w:val="both"/>
              <w:rPr>
                <w:rFonts w:eastAsia="Calibri"/>
                <w:snapToGrid/>
                <w:szCs w:val="24"/>
                <w:lang w:val="en-US"/>
              </w:rPr>
            </w:pPr>
            <w:r w:rsidRPr="002C6FEC">
              <w:rPr>
                <w:rFonts w:eastAsia="Calibri"/>
                <w:snapToGrid/>
                <w:szCs w:val="24"/>
                <w:lang w:val="bg-BG"/>
              </w:rPr>
              <w:lastRenderedPageBreak/>
              <w:t xml:space="preserve">В случай че кандидатът не разполага с финансов </w:t>
            </w:r>
            <w:r w:rsidR="003A460C">
              <w:rPr>
                <w:rFonts w:eastAsia="Calibri"/>
                <w:snapToGrid/>
                <w:szCs w:val="24"/>
                <w:lang w:val="bg-BG"/>
              </w:rPr>
              <w:t>капацитет</w:t>
            </w:r>
            <w:r w:rsidR="003A460C" w:rsidRPr="002C6FEC">
              <w:rPr>
                <w:rFonts w:eastAsia="Calibri"/>
                <w:snapToGrid/>
                <w:szCs w:val="24"/>
                <w:lang w:val="bg-BG"/>
              </w:rPr>
              <w:t xml:space="preserve"> </w:t>
            </w:r>
            <w:r w:rsidRPr="002C6FEC">
              <w:rPr>
                <w:rFonts w:eastAsia="Calibri"/>
                <w:snapToGrid/>
                <w:szCs w:val="24"/>
                <w:lang w:val="bg-BG"/>
              </w:rPr>
              <w:t>(съгласно приложен Счетоводен баланс)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r w:rsidRPr="007940AB" w:rsidDel="007940AB">
              <w:rPr>
                <w:rFonts w:eastAsia="Calibri"/>
                <w:snapToGrid/>
                <w:szCs w:val="24"/>
                <w:lang w:val="bg-BG"/>
              </w:rPr>
              <w:t xml:space="preserve"> </w:t>
            </w:r>
          </w:p>
          <w:p w14:paraId="2AE49462" w14:textId="0229D236" w:rsidR="00023BAD" w:rsidRPr="00023BAD" w:rsidRDefault="00023BAD" w:rsidP="00023BAD">
            <w:pPr>
              <w:spacing w:line="259" w:lineRule="auto"/>
              <w:jc w:val="both"/>
              <w:rPr>
                <w:rFonts w:eastAsia="Calibri"/>
                <w:snapToGrid/>
                <w:szCs w:val="24"/>
                <w:lang w:val="en-US"/>
              </w:rPr>
            </w:pPr>
            <w:proofErr w:type="spellStart"/>
            <w:r w:rsidRPr="00023BAD">
              <w:rPr>
                <w:rFonts w:eastAsia="Calibri"/>
                <w:snapToGrid/>
                <w:szCs w:val="24"/>
                <w:lang w:val="en-US"/>
              </w:rPr>
              <w:t>Когато</w:t>
            </w:r>
            <w:proofErr w:type="spellEnd"/>
            <w:r w:rsidRPr="00023BAD">
              <w:rPr>
                <w:rFonts w:eastAsia="Calibri"/>
                <w:snapToGrid/>
                <w:szCs w:val="24"/>
                <w:lang w:val="en-US"/>
              </w:rPr>
              <w:t xml:space="preserve"> </w:t>
            </w:r>
            <w:proofErr w:type="spellStart"/>
            <w:r w:rsidRPr="00023BAD">
              <w:rPr>
                <w:rFonts w:eastAsia="Calibri"/>
                <w:snapToGrid/>
                <w:szCs w:val="24"/>
                <w:lang w:val="en-US"/>
              </w:rPr>
              <w:t>кандидатът</w:t>
            </w:r>
            <w:proofErr w:type="spellEnd"/>
            <w:r w:rsidRPr="00023BAD">
              <w:rPr>
                <w:rFonts w:eastAsia="Calibri"/>
                <w:snapToGrid/>
                <w:szCs w:val="24"/>
                <w:lang w:val="en-US"/>
              </w:rPr>
              <w:t xml:space="preserve"> е </w:t>
            </w:r>
            <w:proofErr w:type="spellStart"/>
            <w:r w:rsidRPr="00023BAD">
              <w:rPr>
                <w:rFonts w:eastAsia="Calibri"/>
                <w:snapToGrid/>
                <w:szCs w:val="24"/>
                <w:lang w:val="en-US"/>
              </w:rPr>
              <w:t>община</w:t>
            </w:r>
            <w:proofErr w:type="spellEnd"/>
            <w:r w:rsidR="006F68C1">
              <w:rPr>
                <w:rFonts w:eastAsia="Calibri"/>
                <w:snapToGrid/>
                <w:szCs w:val="24"/>
                <w:lang w:val="bg-BG"/>
              </w:rPr>
              <w:t xml:space="preserve"> Марица</w:t>
            </w:r>
            <w:r w:rsidRPr="00023BAD">
              <w:rPr>
                <w:rFonts w:eastAsia="Calibri"/>
                <w:snapToGrid/>
                <w:szCs w:val="24"/>
                <w:lang w:val="en-US"/>
              </w:rPr>
              <w:t xml:space="preserve"> – </w:t>
            </w:r>
            <w:proofErr w:type="spellStart"/>
            <w:r w:rsidRPr="00023BAD">
              <w:rPr>
                <w:rFonts w:eastAsia="Calibri"/>
                <w:snapToGrid/>
                <w:szCs w:val="24"/>
                <w:lang w:val="en-US"/>
              </w:rPr>
              <w:t>служебна</w:t>
            </w:r>
            <w:proofErr w:type="spellEnd"/>
            <w:r w:rsidRPr="00023BAD">
              <w:rPr>
                <w:rFonts w:eastAsia="Calibri"/>
                <w:snapToGrid/>
                <w:szCs w:val="24"/>
                <w:lang w:val="en-US"/>
              </w:rPr>
              <w:t xml:space="preserve"> </w:t>
            </w:r>
            <w:proofErr w:type="spellStart"/>
            <w:r w:rsidRPr="00023BAD">
              <w:rPr>
                <w:rFonts w:eastAsia="Calibri"/>
                <w:snapToGrid/>
                <w:szCs w:val="24"/>
                <w:lang w:val="en-US"/>
              </w:rPr>
              <w:t>проверка</w:t>
            </w:r>
            <w:proofErr w:type="spellEnd"/>
            <w:r w:rsidRPr="00023BAD">
              <w:rPr>
                <w:rFonts w:eastAsia="Calibri"/>
                <w:snapToGrid/>
                <w:szCs w:val="24"/>
                <w:lang w:val="en-US"/>
              </w:rPr>
              <w:t xml:space="preserve"> </w:t>
            </w:r>
            <w:proofErr w:type="spellStart"/>
            <w:r w:rsidRPr="00023BAD">
              <w:rPr>
                <w:rFonts w:eastAsia="Calibri"/>
                <w:snapToGrid/>
                <w:szCs w:val="24"/>
                <w:lang w:val="en-US"/>
              </w:rPr>
              <w:t>от</w:t>
            </w:r>
            <w:proofErr w:type="spellEnd"/>
            <w:r w:rsidRPr="00023BAD">
              <w:rPr>
                <w:rFonts w:eastAsia="Calibri"/>
                <w:snapToGrid/>
                <w:szCs w:val="24"/>
                <w:lang w:val="en-US"/>
              </w:rPr>
              <w:t xml:space="preserve"> </w:t>
            </w:r>
            <w:proofErr w:type="spellStart"/>
            <w:r w:rsidRPr="00023BAD">
              <w:rPr>
                <w:rFonts w:eastAsia="Calibri"/>
                <w:snapToGrid/>
                <w:szCs w:val="24"/>
                <w:lang w:val="en-US"/>
              </w:rPr>
              <w:t>оценителната</w:t>
            </w:r>
            <w:proofErr w:type="spellEnd"/>
            <w:r w:rsidRPr="00023BAD">
              <w:rPr>
                <w:rFonts w:eastAsia="Calibri"/>
                <w:snapToGrid/>
                <w:szCs w:val="24"/>
                <w:lang w:val="en-US"/>
              </w:rPr>
              <w:t xml:space="preserve"> </w:t>
            </w:r>
            <w:proofErr w:type="spellStart"/>
            <w:r w:rsidRPr="00023BAD">
              <w:rPr>
                <w:rFonts w:eastAsia="Calibri"/>
                <w:snapToGrid/>
                <w:szCs w:val="24"/>
                <w:lang w:val="en-US"/>
              </w:rPr>
              <w:t>комисия</w:t>
            </w:r>
            <w:proofErr w:type="spellEnd"/>
            <w:r w:rsidRPr="00023BAD">
              <w:rPr>
                <w:rFonts w:eastAsia="Calibri"/>
                <w:snapToGrid/>
                <w:szCs w:val="24"/>
                <w:lang w:val="en-US"/>
              </w:rPr>
              <w:t xml:space="preserve"> в </w:t>
            </w:r>
            <w:proofErr w:type="spellStart"/>
            <w:r w:rsidRPr="00023BAD">
              <w:rPr>
                <w:rFonts w:eastAsia="Calibri"/>
                <w:snapToGrid/>
                <w:szCs w:val="24"/>
                <w:lang w:val="en-US"/>
              </w:rPr>
              <w:t>Закона</w:t>
            </w:r>
            <w:proofErr w:type="spellEnd"/>
            <w:r w:rsidRPr="00023BAD">
              <w:rPr>
                <w:rFonts w:eastAsia="Calibri"/>
                <w:snapToGrid/>
                <w:szCs w:val="24"/>
                <w:lang w:val="en-US"/>
              </w:rPr>
              <w:t xml:space="preserve"> </w:t>
            </w:r>
            <w:proofErr w:type="spellStart"/>
            <w:r w:rsidRPr="00023BAD">
              <w:rPr>
                <w:rFonts w:eastAsia="Calibri"/>
                <w:snapToGrid/>
                <w:szCs w:val="24"/>
                <w:lang w:val="en-US"/>
              </w:rPr>
              <w:t>за</w:t>
            </w:r>
            <w:proofErr w:type="spellEnd"/>
            <w:r w:rsidRPr="00023BAD">
              <w:rPr>
                <w:rFonts w:eastAsia="Calibri"/>
                <w:snapToGrid/>
                <w:szCs w:val="24"/>
                <w:lang w:val="en-US"/>
              </w:rPr>
              <w:t xml:space="preserve"> </w:t>
            </w:r>
            <w:proofErr w:type="spellStart"/>
            <w:r w:rsidRPr="00023BAD">
              <w:rPr>
                <w:rFonts w:eastAsia="Calibri"/>
                <w:snapToGrid/>
                <w:szCs w:val="24"/>
                <w:lang w:val="en-US"/>
              </w:rPr>
              <w:t>държавния</w:t>
            </w:r>
            <w:proofErr w:type="spellEnd"/>
            <w:r w:rsidRPr="00023BAD">
              <w:rPr>
                <w:rFonts w:eastAsia="Calibri"/>
                <w:snapToGrid/>
                <w:szCs w:val="24"/>
                <w:lang w:val="en-US"/>
              </w:rPr>
              <w:t xml:space="preserve"> </w:t>
            </w:r>
            <w:proofErr w:type="spellStart"/>
            <w:r w:rsidRPr="00023BAD">
              <w:rPr>
                <w:rFonts w:eastAsia="Calibri"/>
                <w:snapToGrid/>
                <w:szCs w:val="24"/>
                <w:lang w:val="en-US"/>
              </w:rPr>
              <w:t>бюджет</w:t>
            </w:r>
            <w:proofErr w:type="spellEnd"/>
            <w:r w:rsidRPr="00023BAD">
              <w:rPr>
                <w:rFonts w:eastAsia="Calibri"/>
                <w:snapToGrid/>
                <w:szCs w:val="24"/>
                <w:lang w:val="en-US"/>
              </w:rPr>
              <w:t xml:space="preserve">, </w:t>
            </w:r>
            <w:proofErr w:type="spellStart"/>
            <w:r w:rsidRPr="00023BAD">
              <w:rPr>
                <w:rFonts w:eastAsia="Calibri"/>
                <w:snapToGrid/>
                <w:szCs w:val="24"/>
                <w:lang w:val="en-US"/>
              </w:rPr>
              <w:t>съобразно</w:t>
            </w:r>
            <w:proofErr w:type="spellEnd"/>
            <w:r w:rsidRPr="00023BAD">
              <w:rPr>
                <w:rFonts w:eastAsia="Calibri"/>
                <w:snapToGrid/>
                <w:szCs w:val="24"/>
                <w:lang w:val="en-US"/>
              </w:rPr>
              <w:t xml:space="preserve"> </w:t>
            </w:r>
            <w:proofErr w:type="spellStart"/>
            <w:r w:rsidRPr="00023BAD">
              <w:rPr>
                <w:rFonts w:eastAsia="Calibri"/>
                <w:snapToGrid/>
                <w:szCs w:val="24"/>
                <w:lang w:val="en-US"/>
              </w:rPr>
              <w:t>условието</w:t>
            </w:r>
            <w:proofErr w:type="spellEnd"/>
            <w:r w:rsidRPr="00023BAD">
              <w:rPr>
                <w:rFonts w:eastAsia="Calibri"/>
                <w:snapToGrid/>
                <w:szCs w:val="24"/>
                <w:lang w:val="en-US"/>
              </w:rPr>
              <w:t xml:space="preserve"> в </w:t>
            </w:r>
            <w:proofErr w:type="spellStart"/>
            <w:r w:rsidRPr="00023BAD">
              <w:rPr>
                <w:rFonts w:eastAsia="Calibri"/>
                <w:snapToGrid/>
                <w:szCs w:val="24"/>
                <w:lang w:val="en-US"/>
              </w:rPr>
              <w:t>Указанията</w:t>
            </w:r>
            <w:proofErr w:type="spellEnd"/>
            <w:r w:rsidRPr="00023BAD">
              <w:rPr>
                <w:rFonts w:eastAsia="Calibri"/>
                <w:snapToGrid/>
                <w:szCs w:val="24"/>
                <w:lang w:val="en-US"/>
              </w:rPr>
              <w:t xml:space="preserve"> </w:t>
            </w:r>
            <w:proofErr w:type="spellStart"/>
            <w:r w:rsidRPr="00023BAD">
              <w:rPr>
                <w:rFonts w:eastAsia="Calibri"/>
                <w:snapToGrid/>
                <w:szCs w:val="24"/>
                <w:lang w:val="en-US"/>
              </w:rPr>
              <w:t>за</w:t>
            </w:r>
            <w:proofErr w:type="spellEnd"/>
            <w:r w:rsidRPr="00023BAD">
              <w:rPr>
                <w:rFonts w:eastAsia="Calibri"/>
                <w:snapToGrid/>
                <w:szCs w:val="24"/>
                <w:lang w:val="en-US"/>
              </w:rPr>
              <w:t xml:space="preserve"> </w:t>
            </w:r>
            <w:proofErr w:type="spellStart"/>
            <w:r w:rsidRPr="00023BAD">
              <w:rPr>
                <w:rFonts w:eastAsia="Calibri"/>
                <w:snapToGrid/>
                <w:szCs w:val="24"/>
                <w:lang w:val="en-US"/>
              </w:rPr>
              <w:t>кандидатстване</w:t>
            </w:r>
            <w:proofErr w:type="spellEnd"/>
            <w:r w:rsidRPr="00023BAD">
              <w:rPr>
                <w:rFonts w:eastAsia="Calibri"/>
                <w:snapToGrid/>
                <w:szCs w:val="24"/>
                <w:lang w:val="en-US"/>
              </w:rPr>
              <w:t xml:space="preserve">. В </w:t>
            </w:r>
            <w:proofErr w:type="spellStart"/>
            <w:r w:rsidRPr="00023BAD">
              <w:rPr>
                <w:rFonts w:eastAsia="Calibri"/>
                <w:snapToGrid/>
                <w:szCs w:val="24"/>
                <w:lang w:val="en-US"/>
              </w:rPr>
              <w:t>случай</w:t>
            </w:r>
            <w:proofErr w:type="spellEnd"/>
            <w:r w:rsidRPr="00023BAD">
              <w:rPr>
                <w:rFonts w:eastAsia="Calibri"/>
                <w:snapToGrid/>
                <w:szCs w:val="24"/>
                <w:lang w:val="en-US"/>
              </w:rPr>
              <w:t xml:space="preserve"> </w:t>
            </w:r>
            <w:proofErr w:type="spellStart"/>
            <w:r w:rsidRPr="00023BAD">
              <w:rPr>
                <w:rFonts w:eastAsia="Calibri"/>
                <w:snapToGrid/>
                <w:szCs w:val="24"/>
                <w:lang w:val="en-US"/>
              </w:rPr>
              <w:t>че</w:t>
            </w:r>
            <w:proofErr w:type="spellEnd"/>
            <w:r w:rsidRPr="00023BAD">
              <w:rPr>
                <w:rFonts w:eastAsia="Calibri"/>
                <w:snapToGrid/>
                <w:szCs w:val="24"/>
                <w:lang w:val="en-US"/>
              </w:rPr>
              <w:t xml:space="preserve"> </w:t>
            </w:r>
            <w:proofErr w:type="spellStart"/>
            <w:r w:rsidRPr="00023BAD">
              <w:rPr>
                <w:rFonts w:eastAsia="Calibri"/>
                <w:snapToGrid/>
                <w:szCs w:val="24"/>
                <w:lang w:val="en-US"/>
              </w:rPr>
              <w:t>кандидатът</w:t>
            </w:r>
            <w:proofErr w:type="spellEnd"/>
            <w:r w:rsidRPr="00023BAD">
              <w:rPr>
                <w:rFonts w:eastAsia="Calibri"/>
                <w:snapToGrid/>
                <w:szCs w:val="24"/>
                <w:lang w:val="en-US"/>
              </w:rPr>
              <w:t xml:space="preserve"> </w:t>
            </w:r>
            <w:proofErr w:type="spellStart"/>
            <w:r w:rsidRPr="00023BAD">
              <w:rPr>
                <w:rFonts w:eastAsia="Calibri"/>
                <w:snapToGrid/>
                <w:szCs w:val="24"/>
                <w:lang w:val="en-US"/>
              </w:rPr>
              <w:t>не</w:t>
            </w:r>
            <w:proofErr w:type="spellEnd"/>
            <w:r w:rsidRPr="00023BAD">
              <w:rPr>
                <w:rFonts w:eastAsia="Calibri"/>
                <w:snapToGrid/>
                <w:szCs w:val="24"/>
                <w:lang w:val="en-US"/>
              </w:rPr>
              <w:t xml:space="preserve"> </w:t>
            </w:r>
            <w:proofErr w:type="spellStart"/>
            <w:r w:rsidRPr="00023BAD">
              <w:rPr>
                <w:rFonts w:eastAsia="Calibri"/>
                <w:snapToGrid/>
                <w:szCs w:val="24"/>
                <w:lang w:val="en-US"/>
              </w:rPr>
              <w:t>разполага</w:t>
            </w:r>
            <w:proofErr w:type="spellEnd"/>
            <w:r w:rsidRPr="00023BAD">
              <w:rPr>
                <w:rFonts w:eastAsia="Calibri"/>
                <w:snapToGrid/>
                <w:szCs w:val="24"/>
                <w:lang w:val="en-US"/>
              </w:rPr>
              <w:t xml:space="preserve"> с </w:t>
            </w:r>
            <w:proofErr w:type="spellStart"/>
            <w:r w:rsidRPr="00023BAD">
              <w:rPr>
                <w:rFonts w:eastAsia="Calibri"/>
                <w:snapToGrid/>
                <w:szCs w:val="24"/>
                <w:lang w:val="en-US"/>
              </w:rPr>
              <w:t>необходимия</w:t>
            </w:r>
            <w:proofErr w:type="spellEnd"/>
            <w:r w:rsidRPr="00023BAD">
              <w:rPr>
                <w:rFonts w:eastAsia="Calibri"/>
                <w:snapToGrid/>
                <w:szCs w:val="24"/>
                <w:lang w:val="en-US"/>
              </w:rPr>
              <w:t xml:space="preserve"> </w:t>
            </w:r>
            <w:proofErr w:type="spellStart"/>
            <w:r w:rsidRPr="00023BAD">
              <w:rPr>
                <w:rFonts w:eastAsia="Calibri"/>
                <w:snapToGrid/>
                <w:szCs w:val="24"/>
                <w:lang w:val="en-US"/>
              </w:rPr>
              <w:t>финансов</w:t>
            </w:r>
            <w:proofErr w:type="spellEnd"/>
            <w:r w:rsidRPr="00023BAD">
              <w:rPr>
                <w:rFonts w:eastAsia="Calibri"/>
                <w:snapToGrid/>
                <w:szCs w:val="24"/>
                <w:lang w:val="en-US"/>
              </w:rPr>
              <w:t xml:space="preserve"> </w:t>
            </w:r>
            <w:proofErr w:type="spellStart"/>
            <w:r w:rsidRPr="00023BAD">
              <w:rPr>
                <w:rFonts w:eastAsia="Calibri"/>
                <w:snapToGrid/>
                <w:szCs w:val="24"/>
                <w:lang w:val="en-US"/>
              </w:rPr>
              <w:t>капацитет</w:t>
            </w:r>
            <w:proofErr w:type="spellEnd"/>
            <w:r w:rsidRPr="00023BAD">
              <w:rPr>
                <w:rFonts w:eastAsia="Calibri"/>
                <w:snapToGrid/>
                <w:szCs w:val="24"/>
                <w:lang w:val="en-US"/>
              </w:rPr>
              <w:t>,</w:t>
            </w:r>
            <w:r w:rsidRPr="00023BAD">
              <w:t xml:space="preserve"> </w:t>
            </w:r>
            <w:proofErr w:type="spellStart"/>
            <w:r w:rsidRPr="00023BAD">
              <w:rPr>
                <w:rFonts w:eastAsia="Calibri"/>
                <w:snapToGrid/>
                <w:szCs w:val="24"/>
                <w:lang w:val="en-US"/>
              </w:rPr>
              <w:t>проектното</w:t>
            </w:r>
            <w:proofErr w:type="spellEnd"/>
            <w:r w:rsidRPr="00023BAD">
              <w:rPr>
                <w:rFonts w:eastAsia="Calibri"/>
                <w:snapToGrid/>
                <w:szCs w:val="24"/>
                <w:lang w:val="en-US"/>
              </w:rPr>
              <w:t xml:space="preserve"> </w:t>
            </w:r>
            <w:proofErr w:type="spellStart"/>
            <w:r w:rsidRPr="00023BAD">
              <w:rPr>
                <w:rFonts w:eastAsia="Calibri"/>
                <w:snapToGrid/>
                <w:szCs w:val="24"/>
                <w:lang w:val="en-US"/>
              </w:rPr>
              <w:t>предложение</w:t>
            </w:r>
            <w:proofErr w:type="spellEnd"/>
            <w:r w:rsidRPr="00023BAD">
              <w:rPr>
                <w:rFonts w:eastAsia="Calibri"/>
                <w:snapToGrid/>
                <w:szCs w:val="24"/>
                <w:lang w:val="en-US"/>
              </w:rPr>
              <w:t xml:space="preserve"> </w:t>
            </w:r>
            <w:proofErr w:type="spellStart"/>
            <w:r w:rsidRPr="00023BAD">
              <w:rPr>
                <w:rFonts w:eastAsia="Calibri"/>
                <w:snapToGrid/>
                <w:szCs w:val="24"/>
                <w:lang w:val="en-US"/>
              </w:rPr>
              <w:t>ще</w:t>
            </w:r>
            <w:proofErr w:type="spellEnd"/>
            <w:r w:rsidRPr="00023BAD">
              <w:rPr>
                <w:rFonts w:eastAsia="Calibri"/>
                <w:snapToGrid/>
                <w:szCs w:val="24"/>
                <w:lang w:val="en-US"/>
              </w:rPr>
              <w:t xml:space="preserve"> </w:t>
            </w:r>
            <w:proofErr w:type="spellStart"/>
            <w:r w:rsidRPr="00023BAD">
              <w:rPr>
                <w:rFonts w:eastAsia="Calibri"/>
                <w:snapToGrid/>
                <w:szCs w:val="24"/>
                <w:lang w:val="en-US"/>
              </w:rPr>
              <w:t>бъде</w:t>
            </w:r>
            <w:proofErr w:type="spellEnd"/>
            <w:r w:rsidRPr="00023BAD">
              <w:rPr>
                <w:rFonts w:eastAsia="Calibri"/>
                <w:snapToGrid/>
                <w:szCs w:val="24"/>
                <w:lang w:val="en-US"/>
              </w:rPr>
              <w:t xml:space="preserve"> </w:t>
            </w:r>
            <w:proofErr w:type="spellStart"/>
            <w:r w:rsidRPr="00023BAD">
              <w:rPr>
                <w:rFonts w:eastAsia="Calibri"/>
                <w:snapToGrid/>
                <w:szCs w:val="24"/>
                <w:lang w:val="en-US"/>
              </w:rPr>
              <w:t>отхвърлено</w:t>
            </w:r>
            <w:proofErr w:type="spellEnd"/>
            <w:r w:rsidRPr="00023BAD">
              <w:rPr>
                <w:rFonts w:eastAsia="Calibri"/>
                <w:snapToGrid/>
                <w:szCs w:val="24"/>
                <w:lang w:val="en-US"/>
              </w:rPr>
              <w:t>.</w:t>
            </w:r>
          </w:p>
        </w:tc>
      </w:tr>
      <w:tr w:rsidR="000027A7" w:rsidRPr="006E1FED" w14:paraId="16787BA4" w14:textId="77777777" w:rsidTr="00D516EA">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0AF2EB59" w14:textId="77777777" w:rsidR="000027A7" w:rsidRPr="00A6430C" w:rsidRDefault="000027A7" w:rsidP="00D516EA">
            <w:pPr>
              <w:spacing w:after="160" w:line="259" w:lineRule="auto"/>
              <w:jc w:val="center"/>
              <w:rPr>
                <w:rFonts w:eastAsia="Calibri"/>
                <w:snapToGrid/>
                <w:szCs w:val="24"/>
                <w:lang w:val="bg-BG"/>
              </w:rPr>
            </w:pPr>
            <w:r w:rsidRPr="00A6430C">
              <w:rPr>
                <w:rFonts w:eastAsia="Calibri"/>
                <w:snapToGrid/>
                <w:szCs w:val="24"/>
                <w:lang w:val="bg-BG"/>
              </w:rPr>
              <w:lastRenderedPageBreak/>
              <w:t xml:space="preserve">ГРУПА </w:t>
            </w:r>
            <w:r w:rsidRPr="00A6430C">
              <w:rPr>
                <w:rFonts w:eastAsia="Calibri"/>
                <w:snapToGrid/>
                <w:szCs w:val="24"/>
                <w:lang w:val="en-US"/>
              </w:rPr>
              <w:t>V</w:t>
            </w:r>
            <w:r w:rsidRPr="00A6430C">
              <w:rPr>
                <w:rFonts w:eastAsia="Calibri"/>
                <w:snapToGrid/>
                <w:szCs w:val="24"/>
                <w:lang w:val="bg-BG"/>
              </w:rPr>
              <w:t xml:space="preserve"> - АДМИНИСТРАТИВНО СЪОТВЕТСТВИЕ И ДОПУСТИМОСТ НА ПАРТНЬОРИТЕ – </w:t>
            </w:r>
          </w:p>
          <w:p w14:paraId="243B6AAF" w14:textId="77777777" w:rsidR="000027A7" w:rsidRPr="00BC39C3" w:rsidRDefault="000027A7" w:rsidP="00D516EA">
            <w:pPr>
              <w:spacing w:after="160" w:line="259" w:lineRule="auto"/>
              <w:jc w:val="center"/>
              <w:rPr>
                <w:rFonts w:eastAsia="Calibri"/>
                <w:b/>
                <w:snapToGrid/>
                <w:szCs w:val="24"/>
                <w:lang w:val="bg-BG"/>
              </w:rPr>
            </w:pPr>
            <w:r w:rsidRPr="00BC39C3">
              <w:rPr>
                <w:rFonts w:eastAsia="Calibri"/>
                <w:b/>
                <w:snapToGrid/>
                <w:szCs w:val="24"/>
                <w:lang w:val="bg-BG"/>
              </w:rPr>
              <w:t>КРИТЕРИИ ЗА ДОПУСТИМОСТ НА ПАРТНЬОР</w:t>
            </w:r>
            <w:r>
              <w:rPr>
                <w:rFonts w:eastAsia="Calibri"/>
                <w:b/>
                <w:snapToGrid/>
                <w:szCs w:val="24"/>
                <w:lang w:val="bg-BG"/>
              </w:rPr>
              <w:t>А/</w:t>
            </w:r>
            <w:r w:rsidRPr="00BC39C3">
              <w:rPr>
                <w:rFonts w:eastAsia="Calibri"/>
                <w:b/>
                <w:snapToGrid/>
                <w:szCs w:val="24"/>
                <w:lang w:val="bg-BG"/>
              </w:rPr>
              <w:t>ИТЕ</w:t>
            </w:r>
          </w:p>
        </w:tc>
      </w:tr>
      <w:tr w:rsidR="000027A7" w:rsidRPr="006E1FED" w14:paraId="0B2F8A78" w14:textId="77777777" w:rsidTr="00D516EA">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272C01AB" w14:textId="77777777" w:rsidR="000027A7" w:rsidRPr="00BC39C3" w:rsidRDefault="000027A7" w:rsidP="00D516EA">
            <w:pPr>
              <w:spacing w:after="160" w:line="259" w:lineRule="auto"/>
              <w:jc w:val="center"/>
              <w:rPr>
                <w:rFonts w:eastAsia="Calibri"/>
                <w:b/>
                <w:snapToGrid/>
                <w:szCs w:val="24"/>
                <w:lang w:val="bg-BG"/>
              </w:rPr>
            </w:pPr>
            <w:r w:rsidRPr="00BC39C3">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5E48D4B6" w14:textId="77777777" w:rsidR="000027A7" w:rsidRPr="00BC39C3" w:rsidRDefault="000027A7" w:rsidP="00D516EA">
            <w:pPr>
              <w:spacing w:after="160" w:line="259" w:lineRule="auto"/>
              <w:rPr>
                <w:rFonts w:eastAsia="Calibri"/>
                <w:b/>
                <w:snapToGrid/>
                <w:szCs w:val="24"/>
                <w:lang w:val="bg-BG"/>
              </w:rPr>
            </w:pPr>
            <w:r w:rsidRPr="00BC39C3">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B1530EC" w14:textId="77777777" w:rsidR="000027A7" w:rsidRPr="00570B51" w:rsidRDefault="000027A7" w:rsidP="00D516EA">
            <w:pPr>
              <w:spacing w:after="160" w:line="259" w:lineRule="auto"/>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702894D" w14:textId="77777777" w:rsidR="000027A7" w:rsidRPr="00FB45DA" w:rsidRDefault="000027A7" w:rsidP="00D516EA">
            <w:pPr>
              <w:spacing w:after="160" w:line="259" w:lineRule="auto"/>
              <w:rPr>
                <w:rFonts w:eastAsia="Calibri"/>
                <w:b/>
                <w:snapToGrid/>
                <w:szCs w:val="24"/>
                <w:lang w:val="bg-BG"/>
              </w:rPr>
            </w:pPr>
            <w:r w:rsidRPr="00FB45DA">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675A3852" w14:textId="77777777" w:rsidR="000027A7" w:rsidRPr="00FB45DA" w:rsidRDefault="000027A7" w:rsidP="00D516EA">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0027A7" w:rsidRPr="006E1FED" w14:paraId="1FB4E01B" w14:textId="77777777" w:rsidTr="00D516EA">
        <w:tc>
          <w:tcPr>
            <w:tcW w:w="6521" w:type="dxa"/>
            <w:gridSpan w:val="5"/>
            <w:tcBorders>
              <w:top w:val="single" w:sz="4" w:space="0" w:color="auto"/>
              <w:left w:val="single" w:sz="4" w:space="0" w:color="auto"/>
              <w:bottom w:val="single" w:sz="4" w:space="0" w:color="auto"/>
              <w:right w:val="single" w:sz="4" w:space="0" w:color="auto"/>
            </w:tcBorders>
          </w:tcPr>
          <w:p w14:paraId="39DFC78E" w14:textId="77777777" w:rsidR="000027A7" w:rsidRPr="00BC39C3" w:rsidRDefault="000027A7" w:rsidP="00D516EA">
            <w:pPr>
              <w:autoSpaceDE w:val="0"/>
              <w:autoSpaceDN w:val="0"/>
              <w:adjustRightInd w:val="0"/>
              <w:spacing w:after="120"/>
              <w:jc w:val="both"/>
              <w:rPr>
                <w:b/>
                <w:snapToGrid/>
                <w:color w:val="000000"/>
                <w:szCs w:val="24"/>
                <w:lang w:val="bg-BG" w:eastAsia="bg-BG"/>
              </w:rPr>
            </w:pPr>
            <w:r>
              <w:rPr>
                <w:snapToGrid/>
                <w:color w:val="000000"/>
                <w:szCs w:val="24"/>
                <w:lang w:val="bg-BG" w:eastAsia="bg-BG"/>
              </w:rPr>
              <w:t>1.</w:t>
            </w:r>
            <w:r w:rsidRPr="00BC39C3">
              <w:rPr>
                <w:b/>
                <w:snapToGrid/>
                <w:color w:val="000000"/>
                <w:szCs w:val="24"/>
                <w:lang w:val="bg-BG" w:eastAsia="bg-BG"/>
              </w:rPr>
              <w:t>Партньор/и на кандидата е/са някое/и от изброените лица:</w:t>
            </w:r>
          </w:p>
          <w:p w14:paraId="256975E5" w14:textId="28B42908" w:rsidR="00730773" w:rsidRPr="00730773" w:rsidRDefault="00730773" w:rsidP="00730773">
            <w:pPr>
              <w:autoSpaceDE w:val="0"/>
              <w:autoSpaceDN w:val="0"/>
              <w:adjustRightInd w:val="0"/>
              <w:spacing w:after="160" w:line="259" w:lineRule="auto"/>
              <w:jc w:val="both"/>
              <w:rPr>
                <w:snapToGrid/>
                <w:color w:val="000000"/>
                <w:szCs w:val="24"/>
                <w:lang w:val="bg-BG" w:eastAsia="bg-BG"/>
              </w:rPr>
            </w:pPr>
            <w:r w:rsidRPr="00730773">
              <w:rPr>
                <w:snapToGrid/>
                <w:color w:val="000000"/>
                <w:szCs w:val="24"/>
                <w:lang w:val="bg-BG" w:eastAsia="bg-BG"/>
              </w:rPr>
              <w:t xml:space="preserve">- Работодатели; </w:t>
            </w:r>
          </w:p>
          <w:p w14:paraId="1BC12974" w14:textId="4C062685" w:rsidR="006F68C1" w:rsidRPr="00730773" w:rsidRDefault="004F740F" w:rsidP="00730773">
            <w:pPr>
              <w:autoSpaceDE w:val="0"/>
              <w:autoSpaceDN w:val="0"/>
              <w:adjustRightInd w:val="0"/>
              <w:spacing w:after="160" w:line="259" w:lineRule="auto"/>
              <w:jc w:val="both"/>
              <w:rPr>
                <w:snapToGrid/>
                <w:color w:val="000000"/>
                <w:szCs w:val="24"/>
                <w:lang w:val="bg-BG" w:eastAsia="bg-BG"/>
              </w:rPr>
            </w:pPr>
            <w:r>
              <w:rPr>
                <w:snapToGrid/>
                <w:color w:val="000000"/>
                <w:szCs w:val="24"/>
                <w:lang w:val="bg-BG" w:eastAsia="bg-BG"/>
              </w:rPr>
              <w:t xml:space="preserve">- </w:t>
            </w:r>
            <w:r w:rsidR="006F68C1">
              <w:rPr>
                <w:snapToGrid/>
                <w:color w:val="000000"/>
                <w:szCs w:val="24"/>
                <w:lang w:val="bg-BG" w:eastAsia="bg-BG"/>
              </w:rPr>
              <w:t>Община Марица</w:t>
            </w:r>
          </w:p>
          <w:p w14:paraId="139BBF77" w14:textId="77777777" w:rsidR="00730773" w:rsidRPr="00730773" w:rsidRDefault="00730773" w:rsidP="00730773">
            <w:pPr>
              <w:autoSpaceDE w:val="0"/>
              <w:autoSpaceDN w:val="0"/>
              <w:adjustRightInd w:val="0"/>
              <w:spacing w:after="160" w:line="259" w:lineRule="auto"/>
              <w:jc w:val="both"/>
              <w:rPr>
                <w:snapToGrid/>
                <w:color w:val="000000"/>
                <w:szCs w:val="24"/>
                <w:lang w:val="bg-BG" w:eastAsia="bg-BG"/>
              </w:rPr>
            </w:pPr>
            <w:r w:rsidRPr="00730773">
              <w:rPr>
                <w:snapToGrid/>
                <w:color w:val="000000"/>
                <w:szCs w:val="24"/>
                <w:lang w:val="bg-BG" w:eastAsia="bg-BG"/>
              </w:rPr>
              <w:t xml:space="preserve">- Неправителствени организации; </w:t>
            </w:r>
          </w:p>
          <w:p w14:paraId="590CF885" w14:textId="479C6769" w:rsidR="000027A7" w:rsidRPr="0064168D" w:rsidRDefault="000027A7" w:rsidP="00730773">
            <w:pPr>
              <w:autoSpaceDE w:val="0"/>
              <w:autoSpaceDN w:val="0"/>
              <w:adjustRightInd w:val="0"/>
              <w:spacing w:after="160"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1A6DA4F" w14:textId="77777777" w:rsidR="000027A7" w:rsidRPr="0064168D" w:rsidRDefault="000027A7" w:rsidP="00D516EA">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911FA4A" w14:textId="77777777" w:rsidR="000027A7" w:rsidRPr="0064168D" w:rsidRDefault="000027A7" w:rsidP="00D516EA">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21BBD0CF" w14:textId="77777777" w:rsidR="000027A7" w:rsidRPr="0064168D" w:rsidRDefault="000027A7" w:rsidP="00D516EA">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3D466C91" w14:textId="77777777" w:rsidR="000027A7" w:rsidRPr="00BC39C3" w:rsidRDefault="000027A7" w:rsidP="00D516EA">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 подаден в ИСУН 2020 и удостоверение за актуално състояние на организацията</w:t>
            </w:r>
            <w:r>
              <w:rPr>
                <w:snapToGrid/>
                <w:color w:val="000000"/>
                <w:szCs w:val="24"/>
                <w:lang w:val="bg-BG" w:eastAsia="bg-BG"/>
              </w:rPr>
              <w:t xml:space="preserve"> или друг нормативен документ</w:t>
            </w:r>
            <w:r w:rsidRPr="00BC39C3">
              <w:rPr>
                <w:snapToGrid/>
                <w:color w:val="000000"/>
                <w:szCs w:val="24"/>
                <w:lang w:val="bg-BG" w:eastAsia="bg-BG"/>
              </w:rPr>
              <w:t>/Търговски регистър</w:t>
            </w:r>
            <w:r>
              <w:rPr>
                <w:snapToGrid/>
                <w:color w:val="000000"/>
                <w:szCs w:val="24"/>
                <w:lang w:val="bg-BG" w:eastAsia="bg-BG"/>
              </w:rPr>
              <w:t xml:space="preserve"> и/или регистър Булстат</w:t>
            </w:r>
            <w:r w:rsidRPr="00BC39C3">
              <w:rPr>
                <w:snapToGrid/>
                <w:color w:val="000000"/>
                <w:szCs w:val="24"/>
                <w:lang w:val="bg-BG" w:eastAsia="bg-BG"/>
              </w:rPr>
              <w:t>.</w:t>
            </w:r>
          </w:p>
          <w:p w14:paraId="51BFC892" w14:textId="77777777" w:rsidR="000027A7" w:rsidRPr="00FC7691" w:rsidRDefault="000027A7" w:rsidP="00D516EA">
            <w:pPr>
              <w:autoSpaceDE w:val="0"/>
              <w:autoSpaceDN w:val="0"/>
              <w:adjustRightInd w:val="0"/>
              <w:spacing w:after="120"/>
              <w:jc w:val="both"/>
              <w:rPr>
                <w:snapToGrid/>
                <w:color w:val="000000"/>
                <w:szCs w:val="24"/>
                <w:u w:val="single"/>
                <w:lang w:val="bg-BG" w:eastAsia="bg-BG"/>
              </w:rPr>
            </w:pPr>
            <w:r w:rsidRPr="00FC7691">
              <w:rPr>
                <w:snapToGrid/>
                <w:color w:val="000000"/>
                <w:szCs w:val="24"/>
                <w:u w:val="single"/>
                <w:lang w:val="bg-BG" w:eastAsia="bg-BG"/>
              </w:rPr>
              <w:t>Принципни действия:</w:t>
            </w:r>
          </w:p>
          <w:p w14:paraId="457E7755" w14:textId="77777777" w:rsidR="000027A7" w:rsidRPr="00FC52DC" w:rsidRDefault="000027A7" w:rsidP="00D516EA">
            <w:pPr>
              <w:jc w:val="both"/>
              <w:rPr>
                <w:rFonts w:eastAsia="Calibri"/>
                <w:b/>
                <w:snapToGrid/>
                <w:szCs w:val="24"/>
                <w:lang w:val="bg-BG"/>
              </w:rPr>
            </w:pPr>
            <w:r w:rsidRPr="00BC39C3">
              <w:rPr>
                <w:b/>
                <w:snapToGrid/>
                <w:szCs w:val="24"/>
                <w:lang w:val="bg-BG"/>
              </w:rPr>
              <w:t>В случай че партньорът не е някое от изброените лица, проектното предложение ще бъде отхвърлено!</w:t>
            </w:r>
          </w:p>
        </w:tc>
      </w:tr>
      <w:tr w:rsidR="000027A7" w:rsidRPr="006E1FED" w14:paraId="35643C79" w14:textId="77777777" w:rsidTr="00D516EA">
        <w:tc>
          <w:tcPr>
            <w:tcW w:w="6521" w:type="dxa"/>
            <w:gridSpan w:val="5"/>
            <w:tcBorders>
              <w:top w:val="single" w:sz="4" w:space="0" w:color="auto"/>
              <w:left w:val="single" w:sz="4" w:space="0" w:color="auto"/>
              <w:bottom w:val="single" w:sz="4" w:space="0" w:color="auto"/>
              <w:right w:val="single" w:sz="4" w:space="0" w:color="auto"/>
            </w:tcBorders>
          </w:tcPr>
          <w:p w14:paraId="790638AF" w14:textId="77777777" w:rsidR="000027A7" w:rsidRPr="00BC39C3" w:rsidRDefault="000027A7" w:rsidP="00D516EA">
            <w:pPr>
              <w:autoSpaceDE w:val="0"/>
              <w:autoSpaceDN w:val="0"/>
              <w:adjustRightInd w:val="0"/>
              <w:spacing w:after="120"/>
              <w:jc w:val="both"/>
              <w:rPr>
                <w:snapToGrid/>
                <w:color w:val="000000"/>
                <w:szCs w:val="24"/>
                <w:lang w:val="bg-BG" w:eastAsia="bg-BG"/>
              </w:rPr>
            </w:pPr>
            <w:r>
              <w:rPr>
                <w:snapToGrid/>
                <w:szCs w:val="24"/>
                <w:lang w:val="bg-BG"/>
              </w:rPr>
              <w:t>2.</w:t>
            </w:r>
            <w:r w:rsidRPr="00BC39C3">
              <w:rPr>
                <w:snapToGrid/>
                <w:szCs w:val="24"/>
                <w:lang w:val="bg-BG"/>
              </w:rPr>
              <w:t xml:space="preserve">Партньорът е лице, със самостоятелна </w:t>
            </w:r>
            <w:proofErr w:type="spellStart"/>
            <w:r w:rsidRPr="00BC39C3">
              <w:rPr>
                <w:snapToGrid/>
                <w:szCs w:val="24"/>
                <w:lang w:val="bg-BG"/>
              </w:rPr>
              <w:t>правосубектност</w:t>
            </w:r>
            <w:proofErr w:type="spellEnd"/>
            <w:r w:rsidRPr="00BC39C3">
              <w:rPr>
                <w:snapToGrid/>
                <w:szCs w:val="24"/>
                <w:lang w:val="bg-BG"/>
              </w:rPr>
              <w:t>, регистрирано и имащо право да осъществява дейност на територията на Република България в съответствие с действащото българско законодателство (неприложимо за общини)</w:t>
            </w:r>
          </w:p>
        </w:tc>
        <w:tc>
          <w:tcPr>
            <w:tcW w:w="567" w:type="dxa"/>
            <w:tcBorders>
              <w:top w:val="single" w:sz="4" w:space="0" w:color="auto"/>
              <w:left w:val="single" w:sz="4" w:space="0" w:color="auto"/>
              <w:bottom w:val="single" w:sz="4" w:space="0" w:color="auto"/>
              <w:right w:val="single" w:sz="4" w:space="0" w:color="auto"/>
            </w:tcBorders>
          </w:tcPr>
          <w:p w14:paraId="7EB97959" w14:textId="77777777" w:rsidR="000027A7" w:rsidRPr="000E0925" w:rsidRDefault="000027A7" w:rsidP="00D516EA">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C713B34" w14:textId="77777777" w:rsidR="000027A7" w:rsidRPr="000E0925" w:rsidRDefault="000027A7" w:rsidP="00D516EA">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EF8F4B6" w14:textId="77777777" w:rsidR="000027A7" w:rsidRPr="000E0925" w:rsidRDefault="000027A7" w:rsidP="00D516EA">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7FD0B425" w14:textId="77777777" w:rsidR="000027A7" w:rsidRPr="00BC39C3" w:rsidRDefault="000027A7" w:rsidP="00D516EA">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Удостоверение за актуално състояние на организацията/Търговски регистър</w:t>
            </w:r>
            <w:r>
              <w:rPr>
                <w:snapToGrid/>
                <w:color w:val="000000"/>
                <w:szCs w:val="24"/>
                <w:lang w:val="bg-BG" w:eastAsia="bg-BG"/>
              </w:rPr>
              <w:t xml:space="preserve"> и/или регистър Булстат</w:t>
            </w:r>
            <w:r w:rsidRPr="00BC39C3">
              <w:rPr>
                <w:snapToGrid/>
                <w:color w:val="000000"/>
                <w:szCs w:val="24"/>
                <w:lang w:val="bg-BG" w:eastAsia="bg-BG"/>
              </w:rPr>
              <w:t>.</w:t>
            </w:r>
          </w:p>
          <w:p w14:paraId="049BDAF8" w14:textId="77777777" w:rsidR="000027A7" w:rsidRPr="0018670F" w:rsidRDefault="000027A7" w:rsidP="00D516EA">
            <w:pPr>
              <w:autoSpaceDE w:val="0"/>
              <w:autoSpaceDN w:val="0"/>
              <w:adjustRightInd w:val="0"/>
              <w:spacing w:after="120"/>
              <w:jc w:val="both"/>
              <w:rPr>
                <w:snapToGrid/>
                <w:color w:val="000000"/>
                <w:szCs w:val="24"/>
                <w:u w:val="single"/>
                <w:lang w:val="bg-BG" w:eastAsia="bg-BG"/>
              </w:rPr>
            </w:pPr>
            <w:r w:rsidRPr="0018670F">
              <w:rPr>
                <w:snapToGrid/>
                <w:color w:val="000000"/>
                <w:szCs w:val="24"/>
                <w:u w:val="single"/>
                <w:lang w:val="bg-BG" w:eastAsia="bg-BG"/>
              </w:rPr>
              <w:t>Принципни действия:</w:t>
            </w:r>
          </w:p>
          <w:p w14:paraId="6A2C0261" w14:textId="77777777" w:rsidR="000027A7" w:rsidRPr="00BC39C3" w:rsidRDefault="000027A7" w:rsidP="00D516EA">
            <w:pPr>
              <w:autoSpaceDE w:val="0"/>
              <w:autoSpaceDN w:val="0"/>
              <w:adjustRightInd w:val="0"/>
              <w:jc w:val="both"/>
              <w:rPr>
                <w:snapToGrid/>
                <w:color w:val="000000"/>
                <w:szCs w:val="24"/>
                <w:lang w:val="bg-BG" w:eastAsia="bg-BG"/>
              </w:rPr>
            </w:pPr>
            <w:r w:rsidRPr="00BC39C3">
              <w:rPr>
                <w:b/>
                <w:snapToGrid/>
                <w:szCs w:val="24"/>
                <w:lang w:val="bg-BG"/>
              </w:rPr>
              <w:t>В случай че партньорът не отговаря на условието, проектното предложение ще бъде отхвърлено!</w:t>
            </w:r>
          </w:p>
        </w:tc>
      </w:tr>
      <w:tr w:rsidR="000027A7" w:rsidRPr="006E1FED" w14:paraId="64E012A3" w14:textId="77777777" w:rsidTr="00D516EA">
        <w:tc>
          <w:tcPr>
            <w:tcW w:w="6521" w:type="dxa"/>
            <w:gridSpan w:val="5"/>
            <w:tcBorders>
              <w:top w:val="single" w:sz="4" w:space="0" w:color="auto"/>
              <w:left w:val="single" w:sz="4" w:space="0" w:color="auto"/>
              <w:bottom w:val="single" w:sz="4" w:space="0" w:color="auto"/>
              <w:right w:val="single" w:sz="4" w:space="0" w:color="auto"/>
            </w:tcBorders>
          </w:tcPr>
          <w:p w14:paraId="1B031534" w14:textId="77777777" w:rsidR="000027A7" w:rsidRDefault="000027A7" w:rsidP="00D516EA">
            <w:pPr>
              <w:autoSpaceDE w:val="0"/>
              <w:autoSpaceDN w:val="0"/>
              <w:adjustRightInd w:val="0"/>
              <w:spacing w:after="120"/>
              <w:jc w:val="both"/>
              <w:rPr>
                <w:rFonts w:eastAsia="Calibri"/>
                <w:snapToGrid/>
                <w:szCs w:val="24"/>
                <w:lang w:val="bg-BG"/>
              </w:rPr>
            </w:pPr>
            <w:r>
              <w:rPr>
                <w:rFonts w:eastAsia="Calibri"/>
                <w:snapToGrid/>
                <w:szCs w:val="24"/>
                <w:lang w:val="bg-BG"/>
              </w:rPr>
              <w:t>3.</w:t>
            </w:r>
            <w:r w:rsidRPr="009C53C4">
              <w:rPr>
                <w:rFonts w:eastAsia="Calibri"/>
                <w:snapToGrid/>
                <w:szCs w:val="24"/>
                <w:lang w:val="bg-BG"/>
              </w:rPr>
              <w:t>Партньорът отговаря на изискванията за предоставяне на минимални помощи, в съответствие с Регламент (ЕС) № 1407/2013</w:t>
            </w:r>
          </w:p>
          <w:p w14:paraId="6170C3C0" w14:textId="0C1F1286" w:rsidR="00A971FD" w:rsidRPr="00BC39C3" w:rsidRDefault="00A971FD" w:rsidP="00D516EA">
            <w:pPr>
              <w:autoSpaceDE w:val="0"/>
              <w:autoSpaceDN w:val="0"/>
              <w:adjustRightInd w:val="0"/>
              <w:spacing w:after="120"/>
              <w:jc w:val="both"/>
              <w:rPr>
                <w:snapToGrid/>
                <w:szCs w:val="24"/>
                <w:lang w:val="bg-BG"/>
              </w:rPr>
            </w:pPr>
            <w:r>
              <w:rPr>
                <w:rFonts w:eastAsia="Calibri"/>
                <w:snapToGrid/>
                <w:szCs w:val="24"/>
                <w:lang w:val="bg-BG"/>
              </w:rPr>
              <w:t>/ако е приложимо/</w:t>
            </w:r>
          </w:p>
        </w:tc>
        <w:tc>
          <w:tcPr>
            <w:tcW w:w="567" w:type="dxa"/>
            <w:tcBorders>
              <w:top w:val="single" w:sz="4" w:space="0" w:color="auto"/>
              <w:left w:val="single" w:sz="4" w:space="0" w:color="auto"/>
              <w:bottom w:val="single" w:sz="4" w:space="0" w:color="auto"/>
              <w:right w:val="single" w:sz="4" w:space="0" w:color="auto"/>
            </w:tcBorders>
          </w:tcPr>
          <w:p w14:paraId="3E1275C4" w14:textId="77777777" w:rsidR="000027A7" w:rsidRPr="002A4836" w:rsidRDefault="000027A7" w:rsidP="00D516EA">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53CB1F3" w14:textId="77777777" w:rsidR="000027A7" w:rsidRPr="002A4836" w:rsidRDefault="000027A7" w:rsidP="00D516EA">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48397A2" w14:textId="77777777" w:rsidR="000027A7" w:rsidRPr="002A4836" w:rsidRDefault="000027A7" w:rsidP="00D516EA">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275D1252" w14:textId="4E6EEDCD" w:rsidR="000027A7" w:rsidRPr="00A86535" w:rsidRDefault="000027A7" w:rsidP="00D516EA">
            <w:pPr>
              <w:spacing w:after="160" w:line="259" w:lineRule="auto"/>
              <w:jc w:val="both"/>
              <w:rPr>
                <w:rFonts w:eastAsia="Calibri"/>
                <w:snapToGrid/>
                <w:szCs w:val="24"/>
                <w:lang w:val="bg-BG"/>
              </w:rPr>
            </w:pPr>
            <w:r w:rsidRPr="00A86535">
              <w:rPr>
                <w:rFonts w:eastAsia="Calibri"/>
                <w:snapToGrid/>
                <w:szCs w:val="24"/>
                <w:lang w:val="bg-BG"/>
              </w:rPr>
              <w:t>Източник на информация – ИСУН 2020, Приложения към Формуляра за кандидатстване, Приложение: Декларация за държавни/минимални помощи</w:t>
            </w:r>
          </w:p>
          <w:p w14:paraId="4857B807" w14:textId="77777777" w:rsidR="007A23AE" w:rsidRPr="001B4CD5" w:rsidRDefault="007A23AE" w:rsidP="007A23AE">
            <w:pPr>
              <w:spacing w:after="60"/>
              <w:jc w:val="both"/>
              <w:rPr>
                <w:snapToGrid/>
                <w:szCs w:val="24"/>
                <w:u w:val="single"/>
                <w:lang w:val="bg-BG"/>
              </w:rPr>
            </w:pPr>
            <w:r w:rsidRPr="001B4CD5">
              <w:rPr>
                <w:snapToGrid/>
                <w:szCs w:val="24"/>
                <w:u w:val="single"/>
                <w:lang w:val="bg-BG"/>
              </w:rPr>
              <w:t>Принципни действия:</w:t>
            </w:r>
          </w:p>
          <w:p w14:paraId="4374A940" w14:textId="77777777" w:rsidR="00A86535" w:rsidRDefault="007A23AE" w:rsidP="00D516EA">
            <w:pPr>
              <w:autoSpaceDE w:val="0"/>
              <w:autoSpaceDN w:val="0"/>
              <w:adjustRightInd w:val="0"/>
              <w:jc w:val="both"/>
              <w:rPr>
                <w:snapToGrid/>
                <w:szCs w:val="24"/>
                <w:lang w:val="bg-BG"/>
              </w:rPr>
            </w:pPr>
            <w:r>
              <w:rPr>
                <w:snapToGrid/>
                <w:szCs w:val="24"/>
                <w:lang w:val="bg-BG"/>
              </w:rPr>
              <w:t xml:space="preserve">Всички обстоятелства, свързани с изискванията на Регламент </w:t>
            </w:r>
            <w:r>
              <w:rPr>
                <w:snapToGrid/>
                <w:szCs w:val="24"/>
                <w:lang w:val="en-US"/>
              </w:rPr>
              <w:t>(</w:t>
            </w:r>
            <w:r>
              <w:rPr>
                <w:snapToGrid/>
                <w:szCs w:val="24"/>
                <w:lang w:val="bg-BG"/>
              </w:rPr>
              <w:t>ЕС</w:t>
            </w:r>
            <w:r>
              <w:rPr>
                <w:snapToGrid/>
                <w:szCs w:val="24"/>
                <w:lang w:val="en-US"/>
              </w:rPr>
              <w:t>)</w:t>
            </w:r>
            <w:r>
              <w:rPr>
                <w:snapToGrid/>
                <w:szCs w:val="24"/>
                <w:lang w:val="bg-BG"/>
              </w:rPr>
              <w:t xml:space="preserve"> №1407/2013 се приемат на декларативен принцип. </w:t>
            </w:r>
          </w:p>
          <w:p w14:paraId="628A0B4A" w14:textId="6D8DDDBB" w:rsidR="000027A7" w:rsidRPr="00BC39C3" w:rsidRDefault="007A23AE" w:rsidP="00D516EA">
            <w:pPr>
              <w:autoSpaceDE w:val="0"/>
              <w:autoSpaceDN w:val="0"/>
              <w:adjustRightInd w:val="0"/>
              <w:jc w:val="both"/>
              <w:rPr>
                <w:snapToGrid/>
                <w:color w:val="000000"/>
                <w:szCs w:val="24"/>
                <w:lang w:val="bg-BG" w:eastAsia="bg-BG"/>
              </w:rPr>
            </w:pPr>
            <w:r w:rsidRPr="00FB45DA">
              <w:rPr>
                <w:snapToGrid/>
                <w:szCs w:val="24"/>
                <w:lang w:val="bg-BG"/>
              </w:rPr>
              <w:lastRenderedPageBreak/>
              <w:t>Детайлна проверка на декларираните обстоятелства ще бъде извършена преди сключването на договор с одобрените кандидати</w:t>
            </w:r>
          </w:p>
        </w:tc>
      </w:tr>
      <w:tr w:rsidR="000027A7" w:rsidRPr="006E1FED" w14:paraId="0135C13E" w14:textId="77777777" w:rsidTr="00D516EA">
        <w:tc>
          <w:tcPr>
            <w:tcW w:w="6521" w:type="dxa"/>
            <w:gridSpan w:val="5"/>
            <w:tcBorders>
              <w:top w:val="single" w:sz="4" w:space="0" w:color="auto"/>
              <w:left w:val="single" w:sz="4" w:space="0" w:color="auto"/>
              <w:bottom w:val="single" w:sz="4" w:space="0" w:color="auto"/>
              <w:right w:val="single" w:sz="4" w:space="0" w:color="auto"/>
            </w:tcBorders>
          </w:tcPr>
          <w:p w14:paraId="0337E19E" w14:textId="5BE5CAC9" w:rsidR="000027A7" w:rsidRPr="000A2419" w:rsidRDefault="000027A7" w:rsidP="00D516EA">
            <w:pPr>
              <w:spacing w:after="120" w:line="259" w:lineRule="auto"/>
              <w:ind w:right="-51"/>
              <w:jc w:val="both"/>
              <w:rPr>
                <w:rFonts w:eastAsia="Calibri"/>
                <w:snapToGrid/>
                <w:szCs w:val="24"/>
                <w:lang w:val="bg-BG"/>
              </w:rPr>
            </w:pPr>
            <w:r>
              <w:rPr>
                <w:rFonts w:eastAsia="Calibri"/>
                <w:b/>
                <w:snapToGrid/>
                <w:szCs w:val="24"/>
                <w:lang w:val="bg-BG"/>
              </w:rPr>
              <w:lastRenderedPageBreak/>
              <w:t>4.</w:t>
            </w:r>
            <w:r w:rsidR="006F68C1">
              <w:rPr>
                <w:rFonts w:eastAsia="Calibri"/>
                <w:b/>
                <w:snapToGrid/>
                <w:szCs w:val="24"/>
                <w:lang w:val="bg-BG"/>
              </w:rPr>
              <w:t xml:space="preserve"> </w:t>
            </w:r>
            <w:r w:rsidRPr="000A2419">
              <w:rPr>
                <w:rFonts w:eastAsia="Calibri"/>
                <w:snapToGrid/>
                <w:szCs w:val="24"/>
                <w:lang w:val="bg-BG"/>
              </w:rPr>
              <w:t>Партньорът разполага с финансов капацитет (съгласно приложени Счетоводен баланс</w:t>
            </w:r>
            <w:r>
              <w:rPr>
                <w:rFonts w:eastAsia="Calibri"/>
                <w:snapToGrid/>
                <w:szCs w:val="24"/>
                <w:lang w:val="bg-BG"/>
              </w:rPr>
              <w:t xml:space="preserve"> за </w:t>
            </w:r>
            <w:r w:rsidRPr="000A2419">
              <w:rPr>
                <w:rFonts w:eastAsia="Calibri"/>
                <w:snapToGrid/>
                <w:szCs w:val="24"/>
                <w:lang w:val="bg-BG"/>
              </w:rPr>
              <w:t>текущата</w:t>
            </w:r>
            <w:r>
              <w:rPr>
                <w:rStyle w:val="a3"/>
                <w:rFonts w:eastAsia="Calibri"/>
                <w:snapToGrid/>
                <w:szCs w:val="24"/>
                <w:lang w:val="bg-BG"/>
              </w:rPr>
              <w:footnoteReference w:id="2"/>
            </w:r>
            <w:r w:rsidRPr="000A2419">
              <w:rPr>
                <w:rFonts w:eastAsia="Calibri"/>
                <w:snapToGrid/>
                <w:szCs w:val="24"/>
                <w:lang w:val="bg-BG"/>
              </w:rPr>
              <w:t xml:space="preserve"> финансов</w:t>
            </w:r>
            <w:r>
              <w:rPr>
                <w:rFonts w:eastAsia="Calibri"/>
                <w:snapToGrid/>
                <w:szCs w:val="24"/>
                <w:lang w:val="bg-BG"/>
              </w:rPr>
              <w:t>а</w:t>
            </w:r>
            <w:r w:rsidRPr="000A2419">
              <w:rPr>
                <w:rFonts w:eastAsia="Calibri"/>
                <w:snapToGrid/>
                <w:szCs w:val="24"/>
                <w:lang w:val="bg-BG"/>
              </w:rPr>
              <w:t xml:space="preserve"> годин</w:t>
            </w:r>
            <w:r>
              <w:rPr>
                <w:rFonts w:eastAsia="Calibri"/>
                <w:snapToGrid/>
                <w:szCs w:val="24"/>
                <w:lang w:val="bg-BG"/>
              </w:rPr>
              <w:t>а</w:t>
            </w:r>
            <w:r w:rsidRPr="000A2419">
              <w:rPr>
                <w:rFonts w:eastAsia="Calibri"/>
                <w:snapToGrid/>
                <w:szCs w:val="24"/>
                <w:lang w:val="bg-BG"/>
              </w:rPr>
              <w:t>), съобразно Приложение: Методика за оценка на финансовия капацитет на кандидатите по Оперативна програма „Развитие на човешките ресурси“ 2014 – 2020 г.</w:t>
            </w:r>
            <w:r w:rsidRPr="000A2419" w:rsidDel="00211624">
              <w:rPr>
                <w:snapToGrid/>
                <w:szCs w:val="24"/>
                <w:lang w:val="bg-BG"/>
              </w:rPr>
              <w:t xml:space="preserve"> </w:t>
            </w:r>
          </w:p>
          <w:p w14:paraId="11D71B2E" w14:textId="5637F153" w:rsidR="000027A7" w:rsidRPr="005B6252" w:rsidRDefault="000027A7" w:rsidP="000027A7">
            <w:pPr>
              <w:numPr>
                <w:ilvl w:val="0"/>
                <w:numId w:val="74"/>
              </w:numPr>
              <w:tabs>
                <w:tab w:val="left" w:pos="-284"/>
              </w:tabs>
              <w:ind w:left="318" w:hanging="318"/>
              <w:jc w:val="both"/>
              <w:rPr>
                <w:rFonts w:eastAsia="Calibri"/>
                <w:i/>
                <w:snapToGrid/>
                <w:szCs w:val="24"/>
                <w:lang w:val="bg-BG"/>
              </w:rPr>
            </w:pPr>
            <w:r w:rsidRPr="00621F19">
              <w:rPr>
                <w:rFonts w:eastAsia="Calibri"/>
                <w:snapToGrid/>
                <w:szCs w:val="24"/>
                <w:lang w:val="bg-BG"/>
              </w:rPr>
              <w:t xml:space="preserve">Когато </w:t>
            </w:r>
            <w:r>
              <w:rPr>
                <w:rFonts w:eastAsia="Calibri"/>
                <w:snapToGrid/>
                <w:szCs w:val="24"/>
                <w:lang w:val="bg-BG"/>
              </w:rPr>
              <w:t>п</w:t>
            </w:r>
            <w:r w:rsidRPr="000A2419">
              <w:rPr>
                <w:rFonts w:eastAsia="Calibri"/>
                <w:snapToGrid/>
                <w:szCs w:val="24"/>
                <w:lang w:val="bg-BG"/>
              </w:rPr>
              <w:t xml:space="preserve">артньорът е </w:t>
            </w:r>
            <w:proofErr w:type="spellStart"/>
            <w:r w:rsidRPr="000A2419">
              <w:rPr>
                <w:rFonts w:eastAsia="Calibri"/>
                <w:snapToGrid/>
                <w:szCs w:val="24"/>
                <w:lang w:val="bg-BG"/>
              </w:rPr>
              <w:t>новорегистрирана</w:t>
            </w:r>
            <w:proofErr w:type="spellEnd"/>
            <w:r w:rsidRPr="000A2419">
              <w:rPr>
                <w:rFonts w:eastAsia="Calibri"/>
                <w:snapToGrid/>
                <w:szCs w:val="24"/>
                <w:lang w:val="bg-BG"/>
              </w:rPr>
              <w:t xml:space="preserve">/новосъздадена организация, същите изисквания се отнасят и за него за периода от регистрацията до кандидатстване и се доказват със </w:t>
            </w:r>
            <w:r w:rsidR="00FA74BC">
              <w:rPr>
                <w:rFonts w:eastAsia="Calibri"/>
                <w:snapToGrid/>
                <w:szCs w:val="24"/>
                <w:lang w:val="bg-BG"/>
              </w:rPr>
              <w:t>счетоводен баланс</w:t>
            </w:r>
            <w:r w:rsidR="00FA74BC" w:rsidRPr="000A2419">
              <w:rPr>
                <w:rFonts w:eastAsia="Calibri"/>
                <w:snapToGrid/>
                <w:szCs w:val="24"/>
                <w:lang w:val="bg-BG"/>
              </w:rPr>
              <w:t xml:space="preserve"> </w:t>
            </w:r>
            <w:r w:rsidRPr="000A2419">
              <w:rPr>
                <w:rFonts w:eastAsia="Calibri"/>
                <w:snapToGrid/>
                <w:szCs w:val="24"/>
                <w:lang w:val="bg-BG"/>
              </w:rPr>
              <w:t>за съответния период;</w:t>
            </w:r>
          </w:p>
          <w:p w14:paraId="510294B0" w14:textId="60A2AC50" w:rsidR="000027A7" w:rsidRPr="000A2419" w:rsidRDefault="00FA74BC" w:rsidP="00D516EA">
            <w:pPr>
              <w:tabs>
                <w:tab w:val="left" w:pos="-284"/>
              </w:tabs>
              <w:ind w:left="318"/>
              <w:jc w:val="both"/>
              <w:rPr>
                <w:rFonts w:eastAsia="Calibri"/>
                <w:i/>
                <w:snapToGrid/>
                <w:szCs w:val="24"/>
                <w:lang w:val="bg-BG"/>
              </w:rPr>
            </w:pPr>
            <w:r w:rsidRPr="00FA74BC">
              <w:rPr>
                <w:rFonts w:eastAsia="Calibri"/>
                <w:snapToGrid/>
                <w:szCs w:val="24"/>
                <w:lang w:val="bg-BG"/>
              </w:rPr>
              <w:t xml:space="preserve">Когато партньорът е </w:t>
            </w:r>
            <w:r w:rsidRPr="00FA74BC">
              <w:rPr>
                <w:rFonts w:eastAsia="Calibri"/>
                <w:b/>
                <w:snapToGrid/>
                <w:szCs w:val="24"/>
                <w:lang w:val="bg-BG"/>
              </w:rPr>
              <w:t>община</w:t>
            </w:r>
            <w:r w:rsidR="006F68C1">
              <w:rPr>
                <w:rFonts w:eastAsia="Calibri"/>
                <w:b/>
                <w:snapToGrid/>
                <w:szCs w:val="24"/>
                <w:lang w:val="bg-BG"/>
              </w:rPr>
              <w:t xml:space="preserve"> Марица</w:t>
            </w:r>
            <w:r w:rsidRPr="00FA74BC">
              <w:rPr>
                <w:rFonts w:eastAsia="Calibri"/>
                <w:snapToGrid/>
                <w:szCs w:val="24"/>
                <w:lang w:val="bg-BG"/>
              </w:rPr>
              <w:t xml:space="preserve"> се извършва служебна проверка от оценителната комисия в Закона за държавния бюджет за текущата година. Счита се, че организацията разполага с необходимия финансов капацитет, ако утвърдените разходи по бюджета на общината за текущата година са по-високи от размера на средствата, които ще разходва партньорът (БФП) по проекта.</w:t>
            </w:r>
          </w:p>
        </w:tc>
        <w:tc>
          <w:tcPr>
            <w:tcW w:w="567" w:type="dxa"/>
            <w:tcBorders>
              <w:top w:val="single" w:sz="4" w:space="0" w:color="auto"/>
              <w:left w:val="single" w:sz="4" w:space="0" w:color="auto"/>
              <w:bottom w:val="single" w:sz="4" w:space="0" w:color="auto"/>
              <w:right w:val="single" w:sz="4" w:space="0" w:color="auto"/>
            </w:tcBorders>
          </w:tcPr>
          <w:p w14:paraId="6B0F01F8" w14:textId="77777777" w:rsidR="000027A7" w:rsidRPr="000A2419" w:rsidRDefault="000027A7" w:rsidP="00D516EA">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9CB85B9" w14:textId="77777777" w:rsidR="000027A7" w:rsidRPr="000A2419" w:rsidRDefault="000027A7" w:rsidP="00D516EA">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FD5E325" w14:textId="77777777" w:rsidR="000027A7" w:rsidRPr="000A2419" w:rsidRDefault="000027A7" w:rsidP="00D516EA">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5B77F395" w14:textId="77777777" w:rsidR="000027A7" w:rsidRPr="000A2419" w:rsidRDefault="000027A7" w:rsidP="00D516EA">
            <w:pPr>
              <w:spacing w:after="120" w:line="259" w:lineRule="auto"/>
              <w:jc w:val="both"/>
              <w:rPr>
                <w:rFonts w:eastAsia="Calibri"/>
                <w:snapToGrid/>
                <w:szCs w:val="24"/>
                <w:lang w:val="bg-BG"/>
              </w:rPr>
            </w:pPr>
            <w:r w:rsidRPr="000A2419">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 –Счетоводен баланс</w:t>
            </w:r>
            <w:r w:rsidRPr="000A2419">
              <w:rPr>
                <w:rFonts w:eastAsia="Calibri"/>
                <w:snapToGrid/>
                <w:szCs w:val="24"/>
                <w:lang w:val="bg-BG"/>
              </w:rPr>
              <w:t xml:space="preserve"> </w:t>
            </w:r>
          </w:p>
          <w:p w14:paraId="23C87F9C" w14:textId="77777777" w:rsidR="000027A7" w:rsidRPr="00AB1231" w:rsidRDefault="000027A7" w:rsidP="00D516EA">
            <w:pPr>
              <w:spacing w:after="12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5DD44D66" w14:textId="5372EE73" w:rsidR="000027A7" w:rsidRDefault="000027A7" w:rsidP="00D516EA">
            <w:pPr>
              <w:spacing w:line="259" w:lineRule="auto"/>
              <w:jc w:val="both"/>
              <w:rPr>
                <w:rFonts w:eastAsia="Calibri"/>
                <w:snapToGrid/>
                <w:szCs w:val="24"/>
                <w:lang w:val="bg-BG"/>
              </w:rPr>
            </w:pPr>
            <w:r w:rsidRPr="0094652A">
              <w:rPr>
                <w:rFonts w:eastAsia="Calibri"/>
                <w:snapToGrid/>
                <w:szCs w:val="24"/>
                <w:lang w:val="bg-BG"/>
              </w:rPr>
              <w:t xml:space="preserve">В случай, че </w:t>
            </w:r>
            <w:r>
              <w:rPr>
                <w:rFonts w:eastAsia="Calibri"/>
                <w:snapToGrid/>
                <w:szCs w:val="24"/>
                <w:lang w:val="bg-BG"/>
              </w:rPr>
              <w:t>п</w:t>
            </w:r>
            <w:r w:rsidRPr="000A2419">
              <w:rPr>
                <w:rFonts w:eastAsia="Calibri"/>
                <w:snapToGrid/>
                <w:szCs w:val="24"/>
                <w:lang w:val="bg-BG"/>
              </w:rPr>
              <w:t xml:space="preserve">артньорът не разполага с финансов </w:t>
            </w:r>
            <w:r>
              <w:rPr>
                <w:rFonts w:eastAsia="Calibri"/>
                <w:snapToGrid/>
                <w:szCs w:val="24"/>
                <w:lang w:val="bg-BG"/>
              </w:rPr>
              <w:t>капацитет</w:t>
            </w:r>
            <w:r w:rsidRPr="000A2419">
              <w:rPr>
                <w:rFonts w:eastAsia="Calibri"/>
                <w:snapToGrid/>
                <w:szCs w:val="24"/>
                <w:lang w:val="bg-BG"/>
              </w:rPr>
              <w:t xml:space="preserve"> (съгласно приложен</w:t>
            </w:r>
            <w:r w:rsidR="006F68C1">
              <w:rPr>
                <w:rFonts w:eastAsia="Calibri"/>
                <w:snapToGrid/>
                <w:szCs w:val="24"/>
                <w:lang w:val="bg-BG"/>
              </w:rPr>
              <w:t xml:space="preserve"> </w:t>
            </w:r>
            <w:r w:rsidRPr="000A2419">
              <w:rPr>
                <w:rFonts w:eastAsia="Calibri"/>
                <w:snapToGrid/>
                <w:szCs w:val="24"/>
                <w:lang w:val="bg-BG"/>
              </w:rPr>
              <w:t>Счетоводен баланс)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p>
          <w:p w14:paraId="34AA3811" w14:textId="77777777" w:rsidR="000027A7" w:rsidRPr="000A2419" w:rsidRDefault="000027A7" w:rsidP="00D516EA">
            <w:pPr>
              <w:spacing w:line="259" w:lineRule="auto"/>
              <w:jc w:val="both"/>
              <w:rPr>
                <w:rFonts w:eastAsia="Calibri"/>
                <w:b/>
                <w:snapToGrid/>
                <w:szCs w:val="24"/>
                <w:lang w:val="bg-BG"/>
              </w:rPr>
            </w:pPr>
            <w:r>
              <w:rPr>
                <w:rFonts w:eastAsia="Calibri"/>
                <w:snapToGrid/>
                <w:szCs w:val="24"/>
                <w:lang w:val="bg-BG"/>
              </w:rPr>
              <w:t>Когато партньорът</w:t>
            </w:r>
            <w:r w:rsidRPr="00652BA3">
              <w:rPr>
                <w:rFonts w:eastAsia="Calibri"/>
                <w:snapToGrid/>
                <w:szCs w:val="24"/>
                <w:lang w:val="bg-BG"/>
              </w:rPr>
              <w:t xml:space="preserve"> е </w:t>
            </w:r>
            <w:r>
              <w:rPr>
                <w:rFonts w:eastAsia="Calibri"/>
                <w:snapToGrid/>
                <w:szCs w:val="24"/>
                <w:lang w:val="bg-BG"/>
              </w:rPr>
              <w:t>община</w:t>
            </w:r>
            <w:r w:rsidRPr="00652BA3">
              <w:rPr>
                <w:rFonts w:eastAsia="Calibri"/>
                <w:snapToGrid/>
                <w:szCs w:val="24"/>
                <w:lang w:val="bg-BG"/>
              </w:rPr>
              <w:t xml:space="preserve"> </w:t>
            </w:r>
            <w:r>
              <w:rPr>
                <w:rFonts w:eastAsia="Calibri"/>
                <w:snapToGrid/>
                <w:szCs w:val="24"/>
                <w:lang w:val="bg-BG"/>
              </w:rPr>
              <w:t>–</w:t>
            </w:r>
            <w:r w:rsidRPr="00652BA3">
              <w:rPr>
                <w:rFonts w:eastAsia="Calibri"/>
                <w:snapToGrid/>
                <w:szCs w:val="24"/>
                <w:lang w:val="bg-BG"/>
              </w:rPr>
              <w:t xml:space="preserve"> служебн</w:t>
            </w:r>
            <w:r>
              <w:rPr>
                <w:rFonts w:eastAsia="Calibri"/>
                <w:snapToGrid/>
                <w:szCs w:val="24"/>
                <w:lang w:val="bg-BG"/>
              </w:rPr>
              <w:t>а проверка</w:t>
            </w:r>
            <w:r w:rsidRPr="00652BA3">
              <w:rPr>
                <w:rFonts w:eastAsia="Calibri"/>
                <w:snapToGrid/>
                <w:szCs w:val="24"/>
                <w:lang w:val="bg-BG"/>
              </w:rPr>
              <w:t xml:space="preserve"> от оценителната комиси</w:t>
            </w:r>
            <w:r>
              <w:rPr>
                <w:rFonts w:eastAsia="Calibri"/>
                <w:snapToGrid/>
                <w:szCs w:val="24"/>
                <w:lang w:val="bg-BG"/>
              </w:rPr>
              <w:t xml:space="preserve">я в Закона за държавния бюджет, съобразно условието в Указанията за кандидатстване. </w:t>
            </w:r>
            <w:r w:rsidRPr="002C6FEC">
              <w:rPr>
                <w:rFonts w:eastAsia="Calibri"/>
                <w:snapToGrid/>
                <w:szCs w:val="24"/>
                <w:lang w:val="bg-BG"/>
              </w:rPr>
              <w:t xml:space="preserve">В случай че </w:t>
            </w:r>
            <w:r>
              <w:rPr>
                <w:rFonts w:eastAsia="Calibri"/>
                <w:snapToGrid/>
                <w:szCs w:val="24"/>
                <w:lang w:val="bg-BG"/>
              </w:rPr>
              <w:t>партньорът</w:t>
            </w:r>
            <w:r w:rsidRPr="00652BA3">
              <w:rPr>
                <w:rFonts w:eastAsia="Calibri"/>
                <w:snapToGrid/>
                <w:szCs w:val="24"/>
                <w:lang w:val="bg-BG"/>
              </w:rPr>
              <w:t xml:space="preserve"> </w:t>
            </w:r>
            <w:r>
              <w:rPr>
                <w:rFonts w:eastAsia="Calibri"/>
                <w:snapToGrid/>
                <w:szCs w:val="24"/>
                <w:lang w:val="bg-BG"/>
              </w:rPr>
              <w:t xml:space="preserve">не </w:t>
            </w:r>
            <w:r w:rsidRPr="00652BA3">
              <w:rPr>
                <w:rFonts w:eastAsia="Calibri"/>
                <w:snapToGrid/>
                <w:szCs w:val="24"/>
                <w:lang w:val="bg-BG"/>
              </w:rPr>
              <w:t>разполага с необходимия финансов капацитет</w:t>
            </w:r>
            <w:r>
              <w:rPr>
                <w:rFonts w:eastAsia="Calibri"/>
                <w:snapToGrid/>
                <w:szCs w:val="24"/>
                <w:lang w:val="bg-BG"/>
              </w:rPr>
              <w:t xml:space="preserve">, </w:t>
            </w:r>
            <w:r w:rsidRPr="002C6FEC">
              <w:rPr>
                <w:rFonts w:eastAsia="Calibri"/>
                <w:snapToGrid/>
                <w:szCs w:val="24"/>
                <w:lang w:val="bg-BG"/>
              </w:rPr>
              <w:t>проектното предложение ще бъде отхвърлено.</w:t>
            </w:r>
          </w:p>
        </w:tc>
      </w:tr>
    </w:tbl>
    <w:p w14:paraId="09AE26D8" w14:textId="77777777" w:rsidR="000027A7" w:rsidRPr="006A3790" w:rsidRDefault="000027A7" w:rsidP="000027A7">
      <w:pPr>
        <w:jc w:val="both"/>
        <w:rPr>
          <w:lang w:val="bg-BG"/>
        </w:rPr>
      </w:pPr>
    </w:p>
    <w:p w14:paraId="7914E184" w14:textId="77777777" w:rsidR="006A3790" w:rsidRPr="006A3790" w:rsidRDefault="006A3790" w:rsidP="0056303B">
      <w:pPr>
        <w:jc w:val="both"/>
        <w:rPr>
          <w:lang w:val="bg-BG"/>
        </w:rPr>
      </w:pPr>
    </w:p>
    <w:sectPr w:rsidR="006A3790" w:rsidRPr="006A3790" w:rsidSect="000C35B9">
      <w:footerReference w:type="even" r:id="rId9"/>
      <w:footerReference w:type="default" r:id="rId10"/>
      <w:headerReference w:type="first" r:id="rId11"/>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369106" w14:textId="77777777" w:rsidR="000671EF" w:rsidRDefault="000671EF">
      <w:r>
        <w:separator/>
      </w:r>
    </w:p>
  </w:endnote>
  <w:endnote w:type="continuationSeparator" w:id="0">
    <w:p w14:paraId="33B932C4" w14:textId="77777777" w:rsidR="000671EF" w:rsidRDefault="00067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Times New Roman"/>
    <w:panose1 w:val="00000000000000000000"/>
    <w:charset w:val="00"/>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3F9E3" w14:textId="77777777" w:rsidR="00C47B0F" w:rsidRDefault="00C47B0F"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DF6563A" w14:textId="77777777" w:rsidR="00C47B0F" w:rsidRDefault="00C47B0F"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8ACDA" w14:textId="23785094" w:rsidR="00C47B0F" w:rsidRDefault="00C47B0F"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742D33">
      <w:rPr>
        <w:rStyle w:val="a9"/>
        <w:noProof/>
      </w:rPr>
      <w:t>14</w:t>
    </w:r>
    <w:r>
      <w:rPr>
        <w:rStyle w:val="a9"/>
      </w:rPr>
      <w:fldChar w:fldCharType="end"/>
    </w:r>
  </w:p>
  <w:p w14:paraId="2EFC0408" w14:textId="38C1A1A5" w:rsidR="00C47B0F" w:rsidRPr="00C47B0F" w:rsidRDefault="00C47B0F" w:rsidP="00CC41AC">
    <w:pPr>
      <w:pStyle w:val="a7"/>
      <w:jc w:val="center"/>
      <w:rPr>
        <w:sz w:val="20"/>
        <w:lang w:val="bg-BG"/>
      </w:rPr>
    </w:pPr>
    <w:r>
      <w:rPr>
        <w:sz w:val="20"/>
        <w:lang w:val="bg-BG"/>
      </w:rPr>
      <w:t>BG05M9OP001</w:t>
    </w:r>
    <w:r w:rsidRPr="00F65CF6">
      <w:rPr>
        <w:sz w:val="20"/>
        <w:lang w:val="bg-BG"/>
      </w:rPr>
      <w:t>-</w:t>
    </w:r>
    <w:r w:rsidR="00A86535">
      <w:rPr>
        <w:sz w:val="20"/>
        <w:lang w:val="bg-BG"/>
      </w:rPr>
      <w:t>1.043</w:t>
    </w:r>
    <w:r w:rsidRPr="00C47B0F">
      <w:rPr>
        <w:b/>
        <w:snapToGrid/>
        <w:szCs w:val="24"/>
        <w:lang w:val="ru-RU"/>
      </w:rPr>
      <w:t xml:space="preserve">- </w:t>
    </w:r>
    <w:r w:rsidRPr="00C47B0F">
      <w:rPr>
        <w:sz w:val="20"/>
        <w:lang w:val="bg-BG"/>
      </w:rPr>
      <w:t>М</w:t>
    </w:r>
    <w:r w:rsidR="00A86535" w:rsidRPr="00C47B0F">
      <w:rPr>
        <w:sz w:val="20"/>
        <w:lang w:val="bg-BG"/>
      </w:rPr>
      <w:t>ИГ</w:t>
    </w:r>
    <w:r w:rsidRPr="00C47B0F">
      <w:rPr>
        <w:sz w:val="20"/>
        <w:lang w:val="bg-BG"/>
      </w:rPr>
      <w:t xml:space="preserve"> </w:t>
    </w:r>
    <w:r w:rsidR="00A86535" w:rsidRPr="00C47B0F">
      <w:rPr>
        <w:sz w:val="20"/>
        <w:lang w:val="bg-BG"/>
      </w:rPr>
      <w:t>О</w:t>
    </w:r>
    <w:r w:rsidRPr="00C47B0F">
      <w:rPr>
        <w:sz w:val="20"/>
        <w:lang w:val="bg-BG"/>
      </w:rPr>
      <w:t>бщина Марица М02 „Активно включване – младежи”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013D93" w14:textId="77777777" w:rsidR="000671EF" w:rsidRDefault="000671EF">
      <w:r>
        <w:separator/>
      </w:r>
    </w:p>
  </w:footnote>
  <w:footnote w:type="continuationSeparator" w:id="0">
    <w:p w14:paraId="1D6646FE" w14:textId="77777777" w:rsidR="000671EF" w:rsidRDefault="000671EF">
      <w:r>
        <w:continuationSeparator/>
      </w:r>
    </w:p>
  </w:footnote>
  <w:footnote w:id="1">
    <w:p w14:paraId="702F6CFC" w14:textId="77777777" w:rsidR="00402EBE" w:rsidRPr="005B6252" w:rsidRDefault="00402EBE" w:rsidP="00402EBE">
      <w:pPr>
        <w:pStyle w:val="a4"/>
        <w:rPr>
          <w:lang w:val="bg-BG"/>
        </w:rPr>
      </w:pPr>
      <w:r>
        <w:rPr>
          <w:rStyle w:val="a3"/>
        </w:rPr>
        <w:footnoteRef/>
      </w:r>
      <w:r>
        <w:t xml:space="preserve"> </w:t>
      </w:r>
      <w:r>
        <w:rPr>
          <w:lang w:val="bg-BG"/>
        </w:rPr>
        <w:t>В случай</w:t>
      </w:r>
      <w:r w:rsidRPr="001761AB">
        <w:rPr>
          <w:lang w:val="bg-BG"/>
        </w:rPr>
        <w:t xml:space="preserve"> че в УК е предвидено кандидатстващите през м. януари на текущата година организации да представят СБ за предходната година, се прави съответното уточнение в този критерий.</w:t>
      </w:r>
    </w:p>
  </w:footnote>
  <w:footnote w:id="2">
    <w:p w14:paraId="6674EB24" w14:textId="77777777" w:rsidR="000027A7" w:rsidRPr="0034454D" w:rsidRDefault="000027A7" w:rsidP="000027A7">
      <w:pPr>
        <w:pStyle w:val="a4"/>
        <w:rPr>
          <w:lang w:val="bg-BG"/>
        </w:rPr>
      </w:pPr>
      <w:r>
        <w:rPr>
          <w:rStyle w:val="a3"/>
        </w:rPr>
        <w:footnoteRef/>
      </w:r>
      <w:r>
        <w:t xml:space="preserve"> </w:t>
      </w:r>
      <w:r w:rsidRPr="0034454D">
        <w:rPr>
          <w:lang w:val="bg-BG"/>
        </w:rPr>
        <w:t>В случай, че в УК е предвидено кандидатстващите през м. януари на текущата година организации да представят СБ за предходната година, се прави съответното уточнение в този критерий.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bottomFromText="160" w:vertAnchor="page" w:horzAnchor="margin" w:tblpXSpec="center" w:tblpY="526"/>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4058"/>
      <w:gridCol w:w="3815"/>
      <w:gridCol w:w="3959"/>
    </w:tblGrid>
    <w:tr w:rsidR="00742D33" w:rsidRPr="00742D33" w14:paraId="165A6E02" w14:textId="77777777" w:rsidTr="00742D33">
      <w:trPr>
        <w:trHeight w:val="1408"/>
      </w:trPr>
      <w:tc>
        <w:tcPr>
          <w:tcW w:w="1043" w:type="pct"/>
          <w:tcBorders>
            <w:top w:val="single" w:sz="4" w:space="0" w:color="auto"/>
            <w:left w:val="single" w:sz="4" w:space="0" w:color="auto"/>
            <w:bottom w:val="single" w:sz="4" w:space="0" w:color="auto"/>
            <w:right w:val="single" w:sz="4" w:space="0" w:color="auto"/>
          </w:tcBorders>
          <w:vAlign w:val="center"/>
          <w:hideMark/>
        </w:tcPr>
        <w:p w14:paraId="05244F8A" w14:textId="77777777" w:rsidR="00742D33" w:rsidRPr="00742D33" w:rsidRDefault="00742D33" w:rsidP="00742D33">
          <w:pPr>
            <w:snapToGrid w:val="0"/>
            <w:spacing w:after="160" w:line="276" w:lineRule="auto"/>
            <w:jc w:val="center"/>
            <w:rPr>
              <w:rFonts w:ascii="Calibri" w:eastAsia="Calibri" w:hAnsi="Calibri"/>
              <w:b/>
              <w:snapToGrid/>
              <w:sz w:val="20"/>
              <w:lang w:val="bg-BG"/>
            </w:rPr>
          </w:pPr>
          <w:r w:rsidRPr="00742D33">
            <w:rPr>
              <w:noProof/>
              <w:snapToGrid/>
              <w:lang w:val="bg-BG" w:eastAsia="bg-BG"/>
            </w:rPr>
            <w:drawing>
              <wp:anchor distT="0" distB="0" distL="114300" distR="114300" simplePos="0" relativeHeight="251660288" behindDoc="0" locked="0" layoutInCell="1" allowOverlap="1" wp14:anchorId="5788A966" wp14:editId="30D78712">
                <wp:simplePos x="0" y="0"/>
                <wp:positionH relativeFrom="column">
                  <wp:posOffset>360045</wp:posOffset>
                </wp:positionH>
                <wp:positionV relativeFrom="paragraph">
                  <wp:posOffset>-24765</wp:posOffset>
                </wp:positionV>
                <wp:extent cx="1094105" cy="1134110"/>
                <wp:effectExtent l="0" t="0" r="0" b="0"/>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94105" cy="1134110"/>
                        </a:xfrm>
                        <a:prstGeom prst="rect">
                          <a:avLst/>
                        </a:prstGeom>
                        <a:noFill/>
                      </pic:spPr>
                    </pic:pic>
                  </a:graphicData>
                </a:graphic>
                <wp14:sizeRelH relativeFrom="page">
                  <wp14:pctWidth>0</wp14:pctWidth>
                </wp14:sizeRelH>
                <wp14:sizeRelV relativeFrom="page">
                  <wp14:pctHeight>0</wp14:pctHeight>
                </wp14:sizeRelV>
              </wp:anchor>
            </w:drawing>
          </w:r>
        </w:p>
      </w:tc>
      <w:tc>
        <w:tcPr>
          <w:tcW w:w="1357" w:type="pct"/>
          <w:tcBorders>
            <w:top w:val="single" w:sz="4" w:space="0" w:color="auto"/>
            <w:left w:val="single" w:sz="4" w:space="0" w:color="auto"/>
            <w:bottom w:val="single" w:sz="4" w:space="0" w:color="auto"/>
            <w:right w:val="single" w:sz="4" w:space="0" w:color="auto"/>
          </w:tcBorders>
          <w:hideMark/>
        </w:tcPr>
        <w:p w14:paraId="5D0C0E8A" w14:textId="77777777" w:rsidR="00742D33" w:rsidRPr="00742D33" w:rsidRDefault="00742D33" w:rsidP="00742D33">
          <w:pPr>
            <w:snapToGrid w:val="0"/>
            <w:spacing w:after="160" w:line="276" w:lineRule="auto"/>
            <w:jc w:val="center"/>
            <w:rPr>
              <w:rFonts w:ascii="Calibri" w:eastAsia="Calibri" w:hAnsi="Calibri"/>
              <w:b/>
              <w:snapToGrid/>
              <w:sz w:val="22"/>
              <w:szCs w:val="22"/>
              <w:lang w:val="bg-BG"/>
            </w:rPr>
          </w:pPr>
          <w:r w:rsidRPr="00742D33">
            <w:rPr>
              <w:noProof/>
              <w:snapToGrid/>
              <w:lang w:val="bg-BG" w:eastAsia="bg-BG"/>
            </w:rPr>
            <w:drawing>
              <wp:anchor distT="0" distB="0" distL="114300" distR="114300" simplePos="0" relativeHeight="251659264" behindDoc="0" locked="0" layoutInCell="1" allowOverlap="1" wp14:anchorId="57658F49" wp14:editId="6E36C3E0">
                <wp:simplePos x="0" y="0"/>
                <wp:positionH relativeFrom="column">
                  <wp:posOffset>166370</wp:posOffset>
                </wp:positionH>
                <wp:positionV relativeFrom="paragraph">
                  <wp:posOffset>78740</wp:posOffset>
                </wp:positionV>
                <wp:extent cx="1138555" cy="974090"/>
                <wp:effectExtent l="0" t="0" r="444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8555" cy="974090"/>
                        </a:xfrm>
                        <a:prstGeom prst="rect">
                          <a:avLst/>
                        </a:prstGeom>
                        <a:noFill/>
                      </pic:spPr>
                    </pic:pic>
                  </a:graphicData>
                </a:graphic>
                <wp14:sizeRelH relativeFrom="page">
                  <wp14:pctWidth>0</wp14:pctWidth>
                </wp14:sizeRelH>
                <wp14:sizeRelV relativeFrom="page">
                  <wp14:pctHeight>0</wp14:pctHeight>
                </wp14:sizeRelV>
              </wp:anchor>
            </w:drawing>
          </w:r>
        </w:p>
      </w:tc>
      <w:tc>
        <w:tcPr>
          <w:tcW w:w="1276" w:type="pct"/>
          <w:tcBorders>
            <w:top w:val="single" w:sz="4" w:space="0" w:color="auto"/>
            <w:left w:val="single" w:sz="4" w:space="0" w:color="auto"/>
            <w:bottom w:val="single" w:sz="4" w:space="0" w:color="auto"/>
            <w:right w:val="single" w:sz="4" w:space="0" w:color="auto"/>
          </w:tcBorders>
        </w:tcPr>
        <w:p w14:paraId="3296A0D2" w14:textId="77777777" w:rsidR="00742D33" w:rsidRPr="00742D33" w:rsidRDefault="00742D33" w:rsidP="00742D33">
          <w:pPr>
            <w:snapToGrid w:val="0"/>
            <w:spacing w:after="160" w:line="276" w:lineRule="auto"/>
            <w:rPr>
              <w:rFonts w:ascii="Calibri" w:eastAsia="Calibri" w:hAnsi="Calibri"/>
              <w:b/>
              <w:snapToGrid/>
              <w:sz w:val="22"/>
              <w:szCs w:val="22"/>
              <w:lang w:val="bg-BG"/>
            </w:rPr>
          </w:pPr>
        </w:p>
        <w:p w14:paraId="57A46637" w14:textId="77777777" w:rsidR="00742D33" w:rsidRPr="00742D33" w:rsidRDefault="00742D33" w:rsidP="00742D33">
          <w:pPr>
            <w:snapToGrid w:val="0"/>
            <w:spacing w:after="160" w:line="276" w:lineRule="auto"/>
            <w:jc w:val="center"/>
            <w:rPr>
              <w:rFonts w:ascii="Calibri" w:eastAsia="Calibri" w:hAnsi="Calibri"/>
              <w:b/>
              <w:snapToGrid/>
              <w:sz w:val="22"/>
              <w:szCs w:val="22"/>
              <w:lang w:val="bg-BG"/>
            </w:rPr>
          </w:pPr>
          <w:r w:rsidRPr="00742D33">
            <w:rPr>
              <w:rFonts w:ascii="Calibri" w:eastAsia="Calibri" w:hAnsi="Calibri"/>
              <w:b/>
              <w:noProof/>
              <w:snapToGrid/>
              <w:sz w:val="22"/>
              <w:szCs w:val="22"/>
              <w:lang w:val="bg-BG" w:eastAsia="bg-BG"/>
            </w:rPr>
            <w:drawing>
              <wp:inline distT="0" distB="0" distL="0" distR="0" wp14:anchorId="460558D8" wp14:editId="562E22AB">
                <wp:extent cx="762000" cy="600075"/>
                <wp:effectExtent l="0" t="0" r="0" b="9525"/>
                <wp:docPr id="3" name="Картина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600075"/>
                        </a:xfrm>
                        <a:prstGeom prst="rect">
                          <a:avLst/>
                        </a:prstGeom>
                        <a:noFill/>
                        <a:ln>
                          <a:noFill/>
                        </a:ln>
                      </pic:spPr>
                    </pic:pic>
                  </a:graphicData>
                </a:graphic>
              </wp:inline>
            </w:drawing>
          </w:r>
        </w:p>
      </w:tc>
      <w:tc>
        <w:tcPr>
          <w:tcW w:w="1324" w:type="pct"/>
          <w:tcBorders>
            <w:top w:val="single" w:sz="4" w:space="0" w:color="auto"/>
            <w:left w:val="single" w:sz="4" w:space="0" w:color="auto"/>
            <w:bottom w:val="single" w:sz="4" w:space="0" w:color="auto"/>
            <w:right w:val="single" w:sz="4" w:space="0" w:color="auto"/>
          </w:tcBorders>
        </w:tcPr>
        <w:p w14:paraId="58F22239" w14:textId="77777777" w:rsidR="00742D33" w:rsidRPr="00742D33" w:rsidRDefault="00742D33" w:rsidP="00742D33">
          <w:pPr>
            <w:snapToGrid w:val="0"/>
            <w:spacing w:after="160" w:line="276" w:lineRule="auto"/>
            <w:rPr>
              <w:rFonts w:ascii="Calibri" w:eastAsia="Calibri" w:hAnsi="Calibri"/>
              <w:b/>
              <w:snapToGrid/>
              <w:sz w:val="22"/>
              <w:szCs w:val="22"/>
              <w:lang w:val="bg-BG"/>
            </w:rPr>
          </w:pPr>
        </w:p>
        <w:p w14:paraId="5C17C12B" w14:textId="77777777" w:rsidR="00742D33" w:rsidRPr="00742D33" w:rsidRDefault="00742D33" w:rsidP="00742D33">
          <w:pPr>
            <w:snapToGrid w:val="0"/>
            <w:spacing w:after="160" w:line="276" w:lineRule="auto"/>
            <w:jc w:val="center"/>
            <w:rPr>
              <w:rFonts w:ascii="Calibri" w:eastAsia="Calibri" w:hAnsi="Calibri"/>
              <w:b/>
              <w:snapToGrid/>
              <w:sz w:val="22"/>
              <w:szCs w:val="22"/>
              <w:lang w:val="bg-BG"/>
            </w:rPr>
          </w:pPr>
          <w:r w:rsidRPr="00742D33">
            <w:rPr>
              <w:i/>
              <w:noProof/>
              <w:snapToGrid/>
              <w:sz w:val="20"/>
              <w:lang w:val="bg-BG" w:eastAsia="bg-BG"/>
            </w:rPr>
            <w:drawing>
              <wp:inline distT="0" distB="0" distL="0" distR="0" wp14:anchorId="42F4EFE9" wp14:editId="49A485CD">
                <wp:extent cx="914400" cy="600075"/>
                <wp:effectExtent l="19050" t="19050" r="19050" b="28575"/>
                <wp:docPr id="4" name="Картина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14400" cy="600075"/>
                        </a:xfrm>
                        <a:prstGeom prst="rect">
                          <a:avLst/>
                        </a:prstGeom>
                        <a:noFill/>
                        <a:ln w="9525" cmpd="sng">
                          <a:solidFill>
                            <a:srgbClr val="000000"/>
                          </a:solidFill>
                          <a:miter lim="800000"/>
                          <a:headEnd/>
                          <a:tailEnd/>
                        </a:ln>
                        <a:effectLst/>
                      </pic:spPr>
                    </pic:pic>
                  </a:graphicData>
                </a:graphic>
              </wp:inline>
            </w:drawing>
          </w:r>
        </w:p>
      </w:tc>
    </w:tr>
    <w:tr w:rsidR="00742D33" w:rsidRPr="00742D33" w14:paraId="40544B6F" w14:textId="77777777" w:rsidTr="00742D33">
      <w:trPr>
        <w:trHeight w:val="268"/>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63AFEF9" w14:textId="77777777" w:rsidR="00742D33" w:rsidRPr="00742D33" w:rsidRDefault="00742D33" w:rsidP="00742D33">
          <w:pPr>
            <w:snapToGrid w:val="0"/>
            <w:spacing w:after="160" w:line="276" w:lineRule="auto"/>
            <w:jc w:val="center"/>
            <w:rPr>
              <w:rFonts w:eastAsia="Calibri"/>
              <w:b/>
              <w:iCs/>
              <w:snapToGrid/>
              <w:sz w:val="20"/>
              <w:lang w:val="bg-BG"/>
            </w:rPr>
          </w:pPr>
          <w:r w:rsidRPr="00742D33">
            <w:rPr>
              <w:rFonts w:eastAsia="Calibri"/>
              <w:b/>
              <w:iCs/>
              <w:snapToGrid/>
              <w:sz w:val="20"/>
              <w:lang w:val="bg-BG"/>
            </w:rPr>
            <w:t>ВОДЕНО ОТ ОБЩНОСТИТЕ МЕСТНО РАЗВИТИЕ</w:t>
          </w:r>
        </w:p>
      </w:tc>
    </w:tr>
    <w:tr w:rsidR="00742D33" w:rsidRPr="00742D33" w14:paraId="04695258" w14:textId="77777777" w:rsidTr="00742D33">
      <w:trPr>
        <w:trHeight w:val="7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CDEA4E8" w14:textId="77777777" w:rsidR="00742D33" w:rsidRPr="00742D33" w:rsidRDefault="00742D33" w:rsidP="00742D33">
          <w:pPr>
            <w:snapToGrid w:val="0"/>
            <w:spacing w:after="160" w:line="276" w:lineRule="auto"/>
            <w:jc w:val="center"/>
            <w:rPr>
              <w:rFonts w:eastAsia="Calibri"/>
              <w:b/>
              <w:iCs/>
              <w:snapToGrid/>
              <w:sz w:val="20"/>
              <w:lang w:val="bg-BG"/>
            </w:rPr>
          </w:pPr>
          <w:r w:rsidRPr="00742D33">
            <w:rPr>
              <w:rFonts w:eastAsia="Calibri"/>
              <w:b/>
              <w:iCs/>
              <w:snapToGrid/>
              <w:sz w:val="20"/>
              <w:lang w:val="bg-BG"/>
            </w:rPr>
            <w:t>МЕСТНА ИНИЦИАТИВНА ГРУПА – ОБЩИНА МАРИЦА</w:t>
          </w:r>
        </w:p>
      </w:tc>
    </w:tr>
  </w:tbl>
  <w:p w14:paraId="33E6D854" w14:textId="77777777" w:rsidR="00C47B0F" w:rsidRDefault="00C47B0F">
    <w:pPr>
      <w:pStyle w:val="aa"/>
      <w:rPr>
        <w:lang w:val="bg-BG"/>
      </w:rPr>
    </w:pPr>
  </w:p>
  <w:p w14:paraId="783A0C6A" w14:textId="77777777" w:rsidR="00742D33" w:rsidRPr="00742D33" w:rsidRDefault="00742D33">
    <w:pPr>
      <w:pStyle w:val="aa"/>
      <w:rPr>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B6C82"/>
    <w:multiLevelType w:val="hybridMultilevel"/>
    <w:tmpl w:val="ACD056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6">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8">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2">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4">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7">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8">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4">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8">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1">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7">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5">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6">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9">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1">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3">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5">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0"/>
  </w:num>
  <w:num w:numId="3">
    <w:abstractNumId w:val="8"/>
  </w:num>
  <w:num w:numId="4">
    <w:abstractNumId w:val="79"/>
  </w:num>
  <w:num w:numId="5">
    <w:abstractNumId w:val="21"/>
  </w:num>
  <w:num w:numId="6">
    <w:abstractNumId w:val="64"/>
  </w:num>
  <w:num w:numId="7">
    <w:abstractNumId w:val="2"/>
  </w:num>
  <w:num w:numId="8">
    <w:abstractNumId w:val="22"/>
  </w:num>
  <w:num w:numId="9">
    <w:abstractNumId w:val="19"/>
  </w:num>
  <w:num w:numId="10">
    <w:abstractNumId w:val="5"/>
  </w:num>
  <w:num w:numId="11">
    <w:abstractNumId w:val="73"/>
  </w:num>
  <w:num w:numId="12">
    <w:abstractNumId w:val="63"/>
  </w:num>
  <w:num w:numId="13">
    <w:abstractNumId w:val="51"/>
  </w:num>
  <w:num w:numId="14">
    <w:abstractNumId w:val="36"/>
  </w:num>
  <w:num w:numId="15">
    <w:abstractNumId w:val="72"/>
  </w:num>
  <w:num w:numId="16">
    <w:abstractNumId w:val="56"/>
  </w:num>
  <w:num w:numId="17">
    <w:abstractNumId w:val="41"/>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15"/>
  </w:num>
  <w:num w:numId="21">
    <w:abstractNumId w:val="23"/>
  </w:num>
  <w:num w:numId="22">
    <w:abstractNumId w:val="55"/>
  </w:num>
  <w:num w:numId="23">
    <w:abstractNumId w:val="27"/>
  </w:num>
  <w:num w:numId="24">
    <w:abstractNumId w:val="84"/>
  </w:num>
  <w:num w:numId="25">
    <w:abstractNumId w:val="62"/>
  </w:num>
  <w:num w:numId="26">
    <w:abstractNumId w:val="33"/>
  </w:num>
  <w:num w:numId="27">
    <w:abstractNumId w:val="65"/>
  </w:num>
  <w:num w:numId="28">
    <w:abstractNumId w:val="25"/>
  </w:num>
  <w:num w:numId="29">
    <w:abstractNumId w:val="83"/>
  </w:num>
  <w:num w:numId="30">
    <w:abstractNumId w:val="59"/>
  </w:num>
  <w:num w:numId="31">
    <w:abstractNumId w:val="60"/>
  </w:num>
  <w:num w:numId="32">
    <w:abstractNumId w:val="61"/>
  </w:num>
  <w:num w:numId="33">
    <w:abstractNumId w:val="46"/>
  </w:num>
  <w:num w:numId="34">
    <w:abstractNumId w:val="78"/>
  </w:num>
  <w:num w:numId="35">
    <w:abstractNumId w:val="54"/>
  </w:num>
  <w:num w:numId="36">
    <w:abstractNumId w:val="6"/>
  </w:num>
  <w:num w:numId="37">
    <w:abstractNumId w:val="85"/>
  </w:num>
  <w:num w:numId="38">
    <w:abstractNumId w:val="24"/>
  </w:num>
  <w:num w:numId="39">
    <w:abstractNumId w:val="68"/>
  </w:num>
  <w:num w:numId="40">
    <w:abstractNumId w:val="77"/>
  </w:num>
  <w:num w:numId="41">
    <w:abstractNumId w:val="1"/>
  </w:num>
  <w:num w:numId="42">
    <w:abstractNumId w:val="26"/>
  </w:num>
  <w:num w:numId="43">
    <w:abstractNumId w:val="74"/>
  </w:num>
  <w:num w:numId="44">
    <w:abstractNumId w:val="75"/>
  </w:num>
  <w:num w:numId="45">
    <w:abstractNumId w:val="9"/>
  </w:num>
  <w:num w:numId="46">
    <w:abstractNumId w:val="20"/>
  </w:num>
  <w:num w:numId="47">
    <w:abstractNumId w:val="32"/>
  </w:num>
  <w:num w:numId="48">
    <w:abstractNumId w:val="42"/>
  </w:num>
  <w:num w:numId="49">
    <w:abstractNumId w:val="38"/>
  </w:num>
  <w:num w:numId="50">
    <w:abstractNumId w:val="12"/>
  </w:num>
  <w:num w:numId="51">
    <w:abstractNumId w:val="53"/>
  </w:num>
  <w:num w:numId="52">
    <w:abstractNumId w:val="47"/>
  </w:num>
  <w:num w:numId="53">
    <w:abstractNumId w:val="18"/>
  </w:num>
  <w:num w:numId="54">
    <w:abstractNumId w:val="14"/>
  </w:num>
  <w:num w:numId="55">
    <w:abstractNumId w:val="48"/>
  </w:num>
  <w:num w:numId="56">
    <w:abstractNumId w:val="13"/>
  </w:num>
  <w:num w:numId="57">
    <w:abstractNumId w:val="39"/>
  </w:num>
  <w:num w:numId="58">
    <w:abstractNumId w:val="82"/>
  </w:num>
  <w:num w:numId="59">
    <w:abstractNumId w:val="81"/>
  </w:num>
  <w:num w:numId="60">
    <w:abstractNumId w:val="4"/>
  </w:num>
  <w:num w:numId="61">
    <w:abstractNumId w:val="10"/>
  </w:num>
  <w:num w:numId="62">
    <w:abstractNumId w:val="49"/>
  </w:num>
  <w:num w:numId="63">
    <w:abstractNumId w:val="66"/>
  </w:num>
  <w:num w:numId="64">
    <w:abstractNumId w:val="57"/>
  </w:num>
  <w:num w:numId="65">
    <w:abstractNumId w:val="3"/>
  </w:num>
  <w:num w:numId="66">
    <w:abstractNumId w:val="30"/>
  </w:num>
  <w:num w:numId="67">
    <w:abstractNumId w:val="28"/>
  </w:num>
  <w:num w:numId="68">
    <w:abstractNumId w:val="44"/>
  </w:num>
  <w:num w:numId="69">
    <w:abstractNumId w:val="35"/>
  </w:num>
  <w:num w:numId="70">
    <w:abstractNumId w:val="69"/>
  </w:num>
  <w:num w:numId="71">
    <w:abstractNumId w:val="45"/>
  </w:num>
  <w:num w:numId="72">
    <w:abstractNumId w:val="52"/>
  </w:num>
  <w:num w:numId="73">
    <w:abstractNumId w:val="17"/>
  </w:num>
  <w:num w:numId="74">
    <w:abstractNumId w:val="0"/>
  </w:num>
  <w:num w:numId="75">
    <w:abstractNumId w:val="70"/>
  </w:num>
  <w:num w:numId="76">
    <w:abstractNumId w:val="31"/>
  </w:num>
  <w:num w:numId="77">
    <w:abstractNumId w:val="58"/>
  </w:num>
  <w:num w:numId="78">
    <w:abstractNumId w:val="71"/>
  </w:num>
  <w:num w:numId="79">
    <w:abstractNumId w:val="11"/>
  </w:num>
  <w:num w:numId="80">
    <w:abstractNumId w:val="43"/>
  </w:num>
  <w:num w:numId="81">
    <w:abstractNumId w:val="40"/>
  </w:num>
  <w:num w:numId="82">
    <w:abstractNumId w:val="50"/>
  </w:num>
  <w:num w:numId="83">
    <w:abstractNumId w:val="29"/>
  </w:num>
  <w:num w:numId="84">
    <w:abstractNumId w:val="76"/>
  </w:num>
  <w:num w:numId="85">
    <w:abstractNumId w:val="67"/>
  </w:num>
  <w:num w:numId="86">
    <w:abstractNumId w:val="16"/>
  </w:num>
  <w:num w:numId="87">
    <w:abstractNumId w:val="34"/>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adia Ognyanova">
    <w15:presenceInfo w15:providerId="AD" w15:userId="S-1-5-21-1957994488-823518204-682003330-4720"/>
  </w15:person>
  <w15:person w15:author="Maria Vangelova">
    <w15:presenceInfo w15:providerId="AD" w15:userId="S-1-5-21-1957994488-823518204-682003330-8201"/>
  </w15:person>
  <w15:person w15:author="Roberto Marinov">
    <w15:presenceInfo w15:providerId="AD" w15:userId="S-1-5-21-1957994488-823518204-682003330-4084"/>
  </w15:person>
  <w15:person w15:author="Maria Manolova">
    <w15:presenceInfo w15:providerId="AD" w15:userId="S-1-5-21-1957994488-823518204-682003330-17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AE6"/>
    <w:rsid w:val="00000705"/>
    <w:rsid w:val="00000949"/>
    <w:rsid w:val="000014CC"/>
    <w:rsid w:val="000026BB"/>
    <w:rsid w:val="000027A7"/>
    <w:rsid w:val="00002BCC"/>
    <w:rsid w:val="00003E24"/>
    <w:rsid w:val="0000521B"/>
    <w:rsid w:val="00006CD3"/>
    <w:rsid w:val="00006F2B"/>
    <w:rsid w:val="000071D1"/>
    <w:rsid w:val="0000771B"/>
    <w:rsid w:val="0001006C"/>
    <w:rsid w:val="0001078C"/>
    <w:rsid w:val="00010C2F"/>
    <w:rsid w:val="000134B7"/>
    <w:rsid w:val="000150CB"/>
    <w:rsid w:val="0001584E"/>
    <w:rsid w:val="00015869"/>
    <w:rsid w:val="0001666E"/>
    <w:rsid w:val="00016A6D"/>
    <w:rsid w:val="0002074D"/>
    <w:rsid w:val="00021B7B"/>
    <w:rsid w:val="00021BC1"/>
    <w:rsid w:val="0002204A"/>
    <w:rsid w:val="000234A1"/>
    <w:rsid w:val="00023930"/>
    <w:rsid w:val="00023BAD"/>
    <w:rsid w:val="00023D08"/>
    <w:rsid w:val="00023EA6"/>
    <w:rsid w:val="0002571E"/>
    <w:rsid w:val="00025C3D"/>
    <w:rsid w:val="00030352"/>
    <w:rsid w:val="000305ED"/>
    <w:rsid w:val="00030ADD"/>
    <w:rsid w:val="00030CDC"/>
    <w:rsid w:val="00031754"/>
    <w:rsid w:val="00031BAC"/>
    <w:rsid w:val="00031D8B"/>
    <w:rsid w:val="00031F2A"/>
    <w:rsid w:val="00031FD4"/>
    <w:rsid w:val="00032E34"/>
    <w:rsid w:val="00032F4A"/>
    <w:rsid w:val="000334E1"/>
    <w:rsid w:val="000344F4"/>
    <w:rsid w:val="00035DE5"/>
    <w:rsid w:val="00036C63"/>
    <w:rsid w:val="000370C9"/>
    <w:rsid w:val="00037BFF"/>
    <w:rsid w:val="000407F5"/>
    <w:rsid w:val="00040A0A"/>
    <w:rsid w:val="00040D68"/>
    <w:rsid w:val="00041C69"/>
    <w:rsid w:val="00041D7C"/>
    <w:rsid w:val="00042773"/>
    <w:rsid w:val="00042D55"/>
    <w:rsid w:val="00043291"/>
    <w:rsid w:val="0004372F"/>
    <w:rsid w:val="00043DB9"/>
    <w:rsid w:val="000443C5"/>
    <w:rsid w:val="0004496C"/>
    <w:rsid w:val="00044C3A"/>
    <w:rsid w:val="00046D70"/>
    <w:rsid w:val="00050304"/>
    <w:rsid w:val="00050C1D"/>
    <w:rsid w:val="000513D1"/>
    <w:rsid w:val="00052D03"/>
    <w:rsid w:val="00053EEE"/>
    <w:rsid w:val="00055BF1"/>
    <w:rsid w:val="00056747"/>
    <w:rsid w:val="00056A12"/>
    <w:rsid w:val="00056B0D"/>
    <w:rsid w:val="00057EB4"/>
    <w:rsid w:val="000618F6"/>
    <w:rsid w:val="00063B53"/>
    <w:rsid w:val="000644B8"/>
    <w:rsid w:val="00064E26"/>
    <w:rsid w:val="0006592A"/>
    <w:rsid w:val="00065B3C"/>
    <w:rsid w:val="00066FB6"/>
    <w:rsid w:val="00067140"/>
    <w:rsid w:val="000671EF"/>
    <w:rsid w:val="0006738D"/>
    <w:rsid w:val="000705E0"/>
    <w:rsid w:val="000709A6"/>
    <w:rsid w:val="00070D83"/>
    <w:rsid w:val="000713C7"/>
    <w:rsid w:val="00071E39"/>
    <w:rsid w:val="000722D2"/>
    <w:rsid w:val="00072E55"/>
    <w:rsid w:val="000739A8"/>
    <w:rsid w:val="000739D9"/>
    <w:rsid w:val="0007590B"/>
    <w:rsid w:val="00075DB9"/>
    <w:rsid w:val="00076272"/>
    <w:rsid w:val="000770E4"/>
    <w:rsid w:val="00077FFB"/>
    <w:rsid w:val="00080BB2"/>
    <w:rsid w:val="0008208B"/>
    <w:rsid w:val="00082136"/>
    <w:rsid w:val="00082454"/>
    <w:rsid w:val="00082527"/>
    <w:rsid w:val="00083728"/>
    <w:rsid w:val="000838DA"/>
    <w:rsid w:val="000849A2"/>
    <w:rsid w:val="00084B1F"/>
    <w:rsid w:val="000861A9"/>
    <w:rsid w:val="00086E25"/>
    <w:rsid w:val="0008743A"/>
    <w:rsid w:val="00090CE6"/>
    <w:rsid w:val="000910E2"/>
    <w:rsid w:val="000915E1"/>
    <w:rsid w:val="0009311E"/>
    <w:rsid w:val="00093383"/>
    <w:rsid w:val="00095872"/>
    <w:rsid w:val="0009781D"/>
    <w:rsid w:val="000978FF"/>
    <w:rsid w:val="000A060D"/>
    <w:rsid w:val="000A1F79"/>
    <w:rsid w:val="000A2419"/>
    <w:rsid w:val="000A29E6"/>
    <w:rsid w:val="000A3EC8"/>
    <w:rsid w:val="000A3F23"/>
    <w:rsid w:val="000A4215"/>
    <w:rsid w:val="000A5466"/>
    <w:rsid w:val="000A64E8"/>
    <w:rsid w:val="000A7B63"/>
    <w:rsid w:val="000A7D03"/>
    <w:rsid w:val="000A7F0D"/>
    <w:rsid w:val="000B06F0"/>
    <w:rsid w:val="000B1038"/>
    <w:rsid w:val="000B22AB"/>
    <w:rsid w:val="000B315B"/>
    <w:rsid w:val="000B4714"/>
    <w:rsid w:val="000B481F"/>
    <w:rsid w:val="000B63E1"/>
    <w:rsid w:val="000B795D"/>
    <w:rsid w:val="000C1475"/>
    <w:rsid w:val="000C1655"/>
    <w:rsid w:val="000C1F76"/>
    <w:rsid w:val="000C210C"/>
    <w:rsid w:val="000C2344"/>
    <w:rsid w:val="000C35B9"/>
    <w:rsid w:val="000C3C5E"/>
    <w:rsid w:val="000C43C3"/>
    <w:rsid w:val="000C4788"/>
    <w:rsid w:val="000C5AC0"/>
    <w:rsid w:val="000C5EA3"/>
    <w:rsid w:val="000C733C"/>
    <w:rsid w:val="000C78DA"/>
    <w:rsid w:val="000D162E"/>
    <w:rsid w:val="000D4412"/>
    <w:rsid w:val="000D52CB"/>
    <w:rsid w:val="000D5D45"/>
    <w:rsid w:val="000D6E48"/>
    <w:rsid w:val="000E0925"/>
    <w:rsid w:val="000E1189"/>
    <w:rsid w:val="000E1AE3"/>
    <w:rsid w:val="000E1EEA"/>
    <w:rsid w:val="000E20CC"/>
    <w:rsid w:val="000E2D7F"/>
    <w:rsid w:val="000E2DB7"/>
    <w:rsid w:val="000E49A2"/>
    <w:rsid w:val="000E4B27"/>
    <w:rsid w:val="000E5B13"/>
    <w:rsid w:val="000E5F89"/>
    <w:rsid w:val="000E6002"/>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73CE"/>
    <w:rsid w:val="00102095"/>
    <w:rsid w:val="00102309"/>
    <w:rsid w:val="001029DA"/>
    <w:rsid w:val="00103198"/>
    <w:rsid w:val="00104581"/>
    <w:rsid w:val="001048BB"/>
    <w:rsid w:val="00104A41"/>
    <w:rsid w:val="00104FA7"/>
    <w:rsid w:val="00104FB0"/>
    <w:rsid w:val="00107321"/>
    <w:rsid w:val="00111030"/>
    <w:rsid w:val="001112CB"/>
    <w:rsid w:val="001114F5"/>
    <w:rsid w:val="00111814"/>
    <w:rsid w:val="001136D7"/>
    <w:rsid w:val="00113740"/>
    <w:rsid w:val="00114533"/>
    <w:rsid w:val="00116FBC"/>
    <w:rsid w:val="00117007"/>
    <w:rsid w:val="00117651"/>
    <w:rsid w:val="001213DE"/>
    <w:rsid w:val="00121BB4"/>
    <w:rsid w:val="001229B8"/>
    <w:rsid w:val="00122AD5"/>
    <w:rsid w:val="00122DEE"/>
    <w:rsid w:val="00122F17"/>
    <w:rsid w:val="00123CB1"/>
    <w:rsid w:val="001246FA"/>
    <w:rsid w:val="00124720"/>
    <w:rsid w:val="0012558D"/>
    <w:rsid w:val="001267B9"/>
    <w:rsid w:val="001278A0"/>
    <w:rsid w:val="00130B96"/>
    <w:rsid w:val="0013149F"/>
    <w:rsid w:val="001314B6"/>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DCE"/>
    <w:rsid w:val="001441EE"/>
    <w:rsid w:val="00144821"/>
    <w:rsid w:val="00144C44"/>
    <w:rsid w:val="00145067"/>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6D7"/>
    <w:rsid w:val="00166794"/>
    <w:rsid w:val="00166860"/>
    <w:rsid w:val="00166A4F"/>
    <w:rsid w:val="00166EBC"/>
    <w:rsid w:val="001670FB"/>
    <w:rsid w:val="001675BF"/>
    <w:rsid w:val="00167C29"/>
    <w:rsid w:val="00170E48"/>
    <w:rsid w:val="0017105C"/>
    <w:rsid w:val="00171F99"/>
    <w:rsid w:val="00173493"/>
    <w:rsid w:val="00173650"/>
    <w:rsid w:val="00173CD6"/>
    <w:rsid w:val="00174F85"/>
    <w:rsid w:val="00175110"/>
    <w:rsid w:val="001758DE"/>
    <w:rsid w:val="00177726"/>
    <w:rsid w:val="001779AB"/>
    <w:rsid w:val="001836D4"/>
    <w:rsid w:val="00183C18"/>
    <w:rsid w:val="0018670F"/>
    <w:rsid w:val="001877FB"/>
    <w:rsid w:val="0019198F"/>
    <w:rsid w:val="0019237F"/>
    <w:rsid w:val="00193A73"/>
    <w:rsid w:val="00194CD5"/>
    <w:rsid w:val="001955BC"/>
    <w:rsid w:val="00196586"/>
    <w:rsid w:val="00196AAD"/>
    <w:rsid w:val="00197248"/>
    <w:rsid w:val="00197547"/>
    <w:rsid w:val="001A05DF"/>
    <w:rsid w:val="001A091C"/>
    <w:rsid w:val="001A12EE"/>
    <w:rsid w:val="001A1A65"/>
    <w:rsid w:val="001A1E82"/>
    <w:rsid w:val="001A3182"/>
    <w:rsid w:val="001A4592"/>
    <w:rsid w:val="001A4C22"/>
    <w:rsid w:val="001A6655"/>
    <w:rsid w:val="001A78F6"/>
    <w:rsid w:val="001A7B06"/>
    <w:rsid w:val="001A7F83"/>
    <w:rsid w:val="001B06EB"/>
    <w:rsid w:val="001B1D03"/>
    <w:rsid w:val="001B1FBC"/>
    <w:rsid w:val="001B2D68"/>
    <w:rsid w:val="001B3F9B"/>
    <w:rsid w:val="001B4CD0"/>
    <w:rsid w:val="001B4CD5"/>
    <w:rsid w:val="001B6A5D"/>
    <w:rsid w:val="001B7D8F"/>
    <w:rsid w:val="001C00A1"/>
    <w:rsid w:val="001C07A0"/>
    <w:rsid w:val="001C2390"/>
    <w:rsid w:val="001C328D"/>
    <w:rsid w:val="001C4670"/>
    <w:rsid w:val="001C49B4"/>
    <w:rsid w:val="001C49F4"/>
    <w:rsid w:val="001C5047"/>
    <w:rsid w:val="001C583F"/>
    <w:rsid w:val="001C6171"/>
    <w:rsid w:val="001C6F08"/>
    <w:rsid w:val="001D1443"/>
    <w:rsid w:val="001D2264"/>
    <w:rsid w:val="001D4DDA"/>
    <w:rsid w:val="001D5523"/>
    <w:rsid w:val="001D5C75"/>
    <w:rsid w:val="001D7A3F"/>
    <w:rsid w:val="001D7CEF"/>
    <w:rsid w:val="001E1C93"/>
    <w:rsid w:val="001E1CF8"/>
    <w:rsid w:val="001E25EF"/>
    <w:rsid w:val="001E273E"/>
    <w:rsid w:val="001E32B6"/>
    <w:rsid w:val="001E5070"/>
    <w:rsid w:val="001E5E86"/>
    <w:rsid w:val="001E5F8E"/>
    <w:rsid w:val="001E6205"/>
    <w:rsid w:val="001E675C"/>
    <w:rsid w:val="001E72C4"/>
    <w:rsid w:val="001E7CA5"/>
    <w:rsid w:val="001F024C"/>
    <w:rsid w:val="001F0984"/>
    <w:rsid w:val="001F0DBB"/>
    <w:rsid w:val="001F3417"/>
    <w:rsid w:val="001F3F29"/>
    <w:rsid w:val="001F558E"/>
    <w:rsid w:val="001F576D"/>
    <w:rsid w:val="001F5A93"/>
    <w:rsid w:val="001F5ACE"/>
    <w:rsid w:val="001F5C77"/>
    <w:rsid w:val="001F6078"/>
    <w:rsid w:val="001F6118"/>
    <w:rsid w:val="001F6165"/>
    <w:rsid w:val="001F6737"/>
    <w:rsid w:val="001F70C6"/>
    <w:rsid w:val="001F7452"/>
    <w:rsid w:val="001F74F3"/>
    <w:rsid w:val="001F7528"/>
    <w:rsid w:val="001F79D1"/>
    <w:rsid w:val="00200915"/>
    <w:rsid w:val="00200B0F"/>
    <w:rsid w:val="0020136B"/>
    <w:rsid w:val="0020238F"/>
    <w:rsid w:val="00202675"/>
    <w:rsid w:val="00204B97"/>
    <w:rsid w:val="00207430"/>
    <w:rsid w:val="002101EB"/>
    <w:rsid w:val="0021038C"/>
    <w:rsid w:val="00212663"/>
    <w:rsid w:val="002145E6"/>
    <w:rsid w:val="00215265"/>
    <w:rsid w:val="00215A42"/>
    <w:rsid w:val="002179A1"/>
    <w:rsid w:val="00220247"/>
    <w:rsid w:val="002203B2"/>
    <w:rsid w:val="00220641"/>
    <w:rsid w:val="002209AB"/>
    <w:rsid w:val="00220EAB"/>
    <w:rsid w:val="00221328"/>
    <w:rsid w:val="00221385"/>
    <w:rsid w:val="00224012"/>
    <w:rsid w:val="00225F4D"/>
    <w:rsid w:val="00226F6E"/>
    <w:rsid w:val="002271B3"/>
    <w:rsid w:val="002303B1"/>
    <w:rsid w:val="00231D4F"/>
    <w:rsid w:val="00232595"/>
    <w:rsid w:val="00232F10"/>
    <w:rsid w:val="00232F5E"/>
    <w:rsid w:val="0023377B"/>
    <w:rsid w:val="00234377"/>
    <w:rsid w:val="002344D8"/>
    <w:rsid w:val="00235286"/>
    <w:rsid w:val="0023756D"/>
    <w:rsid w:val="002377C5"/>
    <w:rsid w:val="0023799F"/>
    <w:rsid w:val="00237BF4"/>
    <w:rsid w:val="00237C2C"/>
    <w:rsid w:val="0024087D"/>
    <w:rsid w:val="002408D4"/>
    <w:rsid w:val="00242BD2"/>
    <w:rsid w:val="00243205"/>
    <w:rsid w:val="0024394A"/>
    <w:rsid w:val="00243B75"/>
    <w:rsid w:val="00243B9E"/>
    <w:rsid w:val="00244896"/>
    <w:rsid w:val="00245510"/>
    <w:rsid w:val="00246486"/>
    <w:rsid w:val="00246E78"/>
    <w:rsid w:val="00247649"/>
    <w:rsid w:val="00250947"/>
    <w:rsid w:val="00250C33"/>
    <w:rsid w:val="00250E0B"/>
    <w:rsid w:val="00251718"/>
    <w:rsid w:val="0025180A"/>
    <w:rsid w:val="00252676"/>
    <w:rsid w:val="00252C12"/>
    <w:rsid w:val="00252CE7"/>
    <w:rsid w:val="00255125"/>
    <w:rsid w:val="002557F5"/>
    <w:rsid w:val="00256738"/>
    <w:rsid w:val="00256963"/>
    <w:rsid w:val="00260297"/>
    <w:rsid w:val="002602FB"/>
    <w:rsid w:val="00261279"/>
    <w:rsid w:val="002616C7"/>
    <w:rsid w:val="00263523"/>
    <w:rsid w:val="002648FE"/>
    <w:rsid w:val="00264B51"/>
    <w:rsid w:val="002667B0"/>
    <w:rsid w:val="00267199"/>
    <w:rsid w:val="002703DC"/>
    <w:rsid w:val="00270543"/>
    <w:rsid w:val="002709D4"/>
    <w:rsid w:val="00270AB4"/>
    <w:rsid w:val="00270B06"/>
    <w:rsid w:val="00270EFB"/>
    <w:rsid w:val="002717D3"/>
    <w:rsid w:val="002720A1"/>
    <w:rsid w:val="00272664"/>
    <w:rsid w:val="0027384C"/>
    <w:rsid w:val="00275977"/>
    <w:rsid w:val="00275BBC"/>
    <w:rsid w:val="00276910"/>
    <w:rsid w:val="00280441"/>
    <w:rsid w:val="0028317E"/>
    <w:rsid w:val="002832B8"/>
    <w:rsid w:val="002833C9"/>
    <w:rsid w:val="00283758"/>
    <w:rsid w:val="00283BCB"/>
    <w:rsid w:val="0028438F"/>
    <w:rsid w:val="002845ED"/>
    <w:rsid w:val="00284AB3"/>
    <w:rsid w:val="0028522B"/>
    <w:rsid w:val="00285956"/>
    <w:rsid w:val="00285E15"/>
    <w:rsid w:val="00285ED5"/>
    <w:rsid w:val="00285F06"/>
    <w:rsid w:val="00286384"/>
    <w:rsid w:val="00286A1B"/>
    <w:rsid w:val="0028758D"/>
    <w:rsid w:val="00287972"/>
    <w:rsid w:val="00290204"/>
    <w:rsid w:val="002902C0"/>
    <w:rsid w:val="00290893"/>
    <w:rsid w:val="00291309"/>
    <w:rsid w:val="00291CB1"/>
    <w:rsid w:val="00292E39"/>
    <w:rsid w:val="002932EC"/>
    <w:rsid w:val="002954AC"/>
    <w:rsid w:val="002965CC"/>
    <w:rsid w:val="00296E3A"/>
    <w:rsid w:val="00297C1D"/>
    <w:rsid w:val="002A070B"/>
    <w:rsid w:val="002A25DC"/>
    <w:rsid w:val="002A3FC9"/>
    <w:rsid w:val="002A4836"/>
    <w:rsid w:val="002A4CD0"/>
    <w:rsid w:val="002A505C"/>
    <w:rsid w:val="002A5081"/>
    <w:rsid w:val="002A5677"/>
    <w:rsid w:val="002A6E02"/>
    <w:rsid w:val="002B083E"/>
    <w:rsid w:val="002B158C"/>
    <w:rsid w:val="002B1BCC"/>
    <w:rsid w:val="002B1CA6"/>
    <w:rsid w:val="002B38FE"/>
    <w:rsid w:val="002B3D21"/>
    <w:rsid w:val="002B4C79"/>
    <w:rsid w:val="002B4DD6"/>
    <w:rsid w:val="002B5A8A"/>
    <w:rsid w:val="002B61E2"/>
    <w:rsid w:val="002B6FD0"/>
    <w:rsid w:val="002B7028"/>
    <w:rsid w:val="002B7B16"/>
    <w:rsid w:val="002B7F12"/>
    <w:rsid w:val="002C0CC7"/>
    <w:rsid w:val="002C15D3"/>
    <w:rsid w:val="002C1959"/>
    <w:rsid w:val="002C2840"/>
    <w:rsid w:val="002C3683"/>
    <w:rsid w:val="002C41A3"/>
    <w:rsid w:val="002C482C"/>
    <w:rsid w:val="002C52F8"/>
    <w:rsid w:val="002C550E"/>
    <w:rsid w:val="002C5535"/>
    <w:rsid w:val="002C688A"/>
    <w:rsid w:val="002C6FEC"/>
    <w:rsid w:val="002C77DF"/>
    <w:rsid w:val="002C78E0"/>
    <w:rsid w:val="002D0180"/>
    <w:rsid w:val="002D0259"/>
    <w:rsid w:val="002D1707"/>
    <w:rsid w:val="002D1A98"/>
    <w:rsid w:val="002D1B33"/>
    <w:rsid w:val="002D1CA3"/>
    <w:rsid w:val="002D1EEB"/>
    <w:rsid w:val="002D229C"/>
    <w:rsid w:val="002D24FD"/>
    <w:rsid w:val="002D3CE6"/>
    <w:rsid w:val="002D5137"/>
    <w:rsid w:val="002D549C"/>
    <w:rsid w:val="002D5BBE"/>
    <w:rsid w:val="002D762C"/>
    <w:rsid w:val="002D780F"/>
    <w:rsid w:val="002D79EA"/>
    <w:rsid w:val="002D7A92"/>
    <w:rsid w:val="002D7ABC"/>
    <w:rsid w:val="002D7CA6"/>
    <w:rsid w:val="002E0B7E"/>
    <w:rsid w:val="002E1BBF"/>
    <w:rsid w:val="002E2531"/>
    <w:rsid w:val="002E306D"/>
    <w:rsid w:val="002E30C5"/>
    <w:rsid w:val="002E3433"/>
    <w:rsid w:val="002E412E"/>
    <w:rsid w:val="002E418E"/>
    <w:rsid w:val="002E69E6"/>
    <w:rsid w:val="002E6BFC"/>
    <w:rsid w:val="002E7267"/>
    <w:rsid w:val="002E79BE"/>
    <w:rsid w:val="002F0004"/>
    <w:rsid w:val="002F013B"/>
    <w:rsid w:val="002F0EC2"/>
    <w:rsid w:val="002F127B"/>
    <w:rsid w:val="002F26FB"/>
    <w:rsid w:val="002F359E"/>
    <w:rsid w:val="002F4388"/>
    <w:rsid w:val="002F51F8"/>
    <w:rsid w:val="002F5A54"/>
    <w:rsid w:val="002F5DF6"/>
    <w:rsid w:val="002F5EEA"/>
    <w:rsid w:val="002F643D"/>
    <w:rsid w:val="002F6602"/>
    <w:rsid w:val="002F6CE0"/>
    <w:rsid w:val="002F6E7C"/>
    <w:rsid w:val="002F72A5"/>
    <w:rsid w:val="002F7382"/>
    <w:rsid w:val="00303B71"/>
    <w:rsid w:val="00304281"/>
    <w:rsid w:val="00304642"/>
    <w:rsid w:val="00304FD1"/>
    <w:rsid w:val="00305940"/>
    <w:rsid w:val="00305DED"/>
    <w:rsid w:val="00306A78"/>
    <w:rsid w:val="00306D91"/>
    <w:rsid w:val="003076F4"/>
    <w:rsid w:val="0030790B"/>
    <w:rsid w:val="00307EF8"/>
    <w:rsid w:val="0031017B"/>
    <w:rsid w:val="00310EC8"/>
    <w:rsid w:val="00311249"/>
    <w:rsid w:val="00311417"/>
    <w:rsid w:val="00311A91"/>
    <w:rsid w:val="00311ABB"/>
    <w:rsid w:val="00313170"/>
    <w:rsid w:val="003131A9"/>
    <w:rsid w:val="003142BA"/>
    <w:rsid w:val="003145AC"/>
    <w:rsid w:val="0031526F"/>
    <w:rsid w:val="0032152C"/>
    <w:rsid w:val="00321568"/>
    <w:rsid w:val="0032186B"/>
    <w:rsid w:val="00321D3B"/>
    <w:rsid w:val="0032361C"/>
    <w:rsid w:val="00323DF6"/>
    <w:rsid w:val="00324036"/>
    <w:rsid w:val="0032409C"/>
    <w:rsid w:val="003243F2"/>
    <w:rsid w:val="003314DF"/>
    <w:rsid w:val="0033160F"/>
    <w:rsid w:val="00332021"/>
    <w:rsid w:val="00332EB4"/>
    <w:rsid w:val="003344AC"/>
    <w:rsid w:val="0033463B"/>
    <w:rsid w:val="00334E3A"/>
    <w:rsid w:val="00335353"/>
    <w:rsid w:val="003353F2"/>
    <w:rsid w:val="00335BAE"/>
    <w:rsid w:val="00335FFF"/>
    <w:rsid w:val="00336797"/>
    <w:rsid w:val="00336AB9"/>
    <w:rsid w:val="003372F1"/>
    <w:rsid w:val="00341107"/>
    <w:rsid w:val="00341376"/>
    <w:rsid w:val="00341A46"/>
    <w:rsid w:val="00342109"/>
    <w:rsid w:val="003427D2"/>
    <w:rsid w:val="00342D42"/>
    <w:rsid w:val="003431A2"/>
    <w:rsid w:val="003439D7"/>
    <w:rsid w:val="0034463A"/>
    <w:rsid w:val="00344834"/>
    <w:rsid w:val="00344F1C"/>
    <w:rsid w:val="003452BE"/>
    <w:rsid w:val="003455F5"/>
    <w:rsid w:val="00345996"/>
    <w:rsid w:val="0034764C"/>
    <w:rsid w:val="00347847"/>
    <w:rsid w:val="003513C9"/>
    <w:rsid w:val="00351C16"/>
    <w:rsid w:val="003520C1"/>
    <w:rsid w:val="00352751"/>
    <w:rsid w:val="003527A5"/>
    <w:rsid w:val="00353623"/>
    <w:rsid w:val="00354EDC"/>
    <w:rsid w:val="00355A44"/>
    <w:rsid w:val="0035634F"/>
    <w:rsid w:val="00357A1B"/>
    <w:rsid w:val="00360383"/>
    <w:rsid w:val="00361197"/>
    <w:rsid w:val="00361CF8"/>
    <w:rsid w:val="00361DC5"/>
    <w:rsid w:val="00361EDC"/>
    <w:rsid w:val="00362501"/>
    <w:rsid w:val="00362B95"/>
    <w:rsid w:val="0036544A"/>
    <w:rsid w:val="0036794B"/>
    <w:rsid w:val="003711E8"/>
    <w:rsid w:val="00371FC7"/>
    <w:rsid w:val="00372920"/>
    <w:rsid w:val="00373F9A"/>
    <w:rsid w:val="0037400D"/>
    <w:rsid w:val="0037467E"/>
    <w:rsid w:val="003755F2"/>
    <w:rsid w:val="00375906"/>
    <w:rsid w:val="00376D35"/>
    <w:rsid w:val="00381496"/>
    <w:rsid w:val="003824AE"/>
    <w:rsid w:val="00382EDD"/>
    <w:rsid w:val="00382F59"/>
    <w:rsid w:val="00383049"/>
    <w:rsid w:val="00383BEE"/>
    <w:rsid w:val="00384688"/>
    <w:rsid w:val="003849E6"/>
    <w:rsid w:val="00384FF7"/>
    <w:rsid w:val="0038571C"/>
    <w:rsid w:val="0038633D"/>
    <w:rsid w:val="00386525"/>
    <w:rsid w:val="00386963"/>
    <w:rsid w:val="003870F1"/>
    <w:rsid w:val="003876CA"/>
    <w:rsid w:val="00390465"/>
    <w:rsid w:val="00391A31"/>
    <w:rsid w:val="003922C6"/>
    <w:rsid w:val="00392561"/>
    <w:rsid w:val="00392D1E"/>
    <w:rsid w:val="00393138"/>
    <w:rsid w:val="00393C37"/>
    <w:rsid w:val="00397780"/>
    <w:rsid w:val="0039784B"/>
    <w:rsid w:val="003978A8"/>
    <w:rsid w:val="00397975"/>
    <w:rsid w:val="003A039C"/>
    <w:rsid w:val="003A0523"/>
    <w:rsid w:val="003A0DA0"/>
    <w:rsid w:val="003A141D"/>
    <w:rsid w:val="003A180A"/>
    <w:rsid w:val="003A24F0"/>
    <w:rsid w:val="003A26BD"/>
    <w:rsid w:val="003A2E4D"/>
    <w:rsid w:val="003A39C9"/>
    <w:rsid w:val="003A3F1B"/>
    <w:rsid w:val="003A460C"/>
    <w:rsid w:val="003A5745"/>
    <w:rsid w:val="003A5D6B"/>
    <w:rsid w:val="003A6A2C"/>
    <w:rsid w:val="003A6DF1"/>
    <w:rsid w:val="003A738A"/>
    <w:rsid w:val="003A77B0"/>
    <w:rsid w:val="003A7D8D"/>
    <w:rsid w:val="003B00FA"/>
    <w:rsid w:val="003B1775"/>
    <w:rsid w:val="003B1AEE"/>
    <w:rsid w:val="003B2AC6"/>
    <w:rsid w:val="003B33D1"/>
    <w:rsid w:val="003B458C"/>
    <w:rsid w:val="003B4B65"/>
    <w:rsid w:val="003B4E1E"/>
    <w:rsid w:val="003B5631"/>
    <w:rsid w:val="003B649F"/>
    <w:rsid w:val="003B6674"/>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D00CF"/>
    <w:rsid w:val="003D0B2B"/>
    <w:rsid w:val="003D11E5"/>
    <w:rsid w:val="003D1236"/>
    <w:rsid w:val="003D16A4"/>
    <w:rsid w:val="003D298D"/>
    <w:rsid w:val="003D3ABD"/>
    <w:rsid w:val="003D4922"/>
    <w:rsid w:val="003D5248"/>
    <w:rsid w:val="003D6A16"/>
    <w:rsid w:val="003D6D0B"/>
    <w:rsid w:val="003D7187"/>
    <w:rsid w:val="003D734D"/>
    <w:rsid w:val="003D74C2"/>
    <w:rsid w:val="003D7FF5"/>
    <w:rsid w:val="003E30D6"/>
    <w:rsid w:val="003E3C55"/>
    <w:rsid w:val="003E4434"/>
    <w:rsid w:val="003E65FA"/>
    <w:rsid w:val="003E6612"/>
    <w:rsid w:val="003E7462"/>
    <w:rsid w:val="003E7840"/>
    <w:rsid w:val="003E7896"/>
    <w:rsid w:val="003E7C1B"/>
    <w:rsid w:val="003F039A"/>
    <w:rsid w:val="003F1CAA"/>
    <w:rsid w:val="003F3209"/>
    <w:rsid w:val="003F3485"/>
    <w:rsid w:val="003F5005"/>
    <w:rsid w:val="003F6166"/>
    <w:rsid w:val="003F64D2"/>
    <w:rsid w:val="003F652F"/>
    <w:rsid w:val="003F6F33"/>
    <w:rsid w:val="004003F9"/>
    <w:rsid w:val="00400D4D"/>
    <w:rsid w:val="004012FF"/>
    <w:rsid w:val="00401332"/>
    <w:rsid w:val="00401F7D"/>
    <w:rsid w:val="00402EBE"/>
    <w:rsid w:val="0040359B"/>
    <w:rsid w:val="004046B1"/>
    <w:rsid w:val="00404D32"/>
    <w:rsid w:val="00405626"/>
    <w:rsid w:val="004065FD"/>
    <w:rsid w:val="0041135E"/>
    <w:rsid w:val="0041170E"/>
    <w:rsid w:val="00411D83"/>
    <w:rsid w:val="00412341"/>
    <w:rsid w:val="00412FAB"/>
    <w:rsid w:val="004130BB"/>
    <w:rsid w:val="00413E8D"/>
    <w:rsid w:val="00413FCA"/>
    <w:rsid w:val="00414739"/>
    <w:rsid w:val="004167DA"/>
    <w:rsid w:val="0041696F"/>
    <w:rsid w:val="0041705E"/>
    <w:rsid w:val="00417D7F"/>
    <w:rsid w:val="00420278"/>
    <w:rsid w:val="004206D8"/>
    <w:rsid w:val="00420807"/>
    <w:rsid w:val="00421E40"/>
    <w:rsid w:val="00422C5A"/>
    <w:rsid w:val="0042336B"/>
    <w:rsid w:val="00423773"/>
    <w:rsid w:val="004238A2"/>
    <w:rsid w:val="00423B4F"/>
    <w:rsid w:val="00424C5A"/>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7DCC"/>
    <w:rsid w:val="00440320"/>
    <w:rsid w:val="00440611"/>
    <w:rsid w:val="00442714"/>
    <w:rsid w:val="0044284C"/>
    <w:rsid w:val="00442A7E"/>
    <w:rsid w:val="00443CF0"/>
    <w:rsid w:val="0044581B"/>
    <w:rsid w:val="0044667C"/>
    <w:rsid w:val="00447DC9"/>
    <w:rsid w:val="00450C7A"/>
    <w:rsid w:val="004518F1"/>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6FA2"/>
    <w:rsid w:val="00467EE8"/>
    <w:rsid w:val="00470092"/>
    <w:rsid w:val="0047072B"/>
    <w:rsid w:val="004710DB"/>
    <w:rsid w:val="00471453"/>
    <w:rsid w:val="004717E3"/>
    <w:rsid w:val="00474995"/>
    <w:rsid w:val="0047744C"/>
    <w:rsid w:val="004775AC"/>
    <w:rsid w:val="00481271"/>
    <w:rsid w:val="0048171F"/>
    <w:rsid w:val="00482A73"/>
    <w:rsid w:val="00483398"/>
    <w:rsid w:val="00484580"/>
    <w:rsid w:val="00484CAD"/>
    <w:rsid w:val="004850E9"/>
    <w:rsid w:val="00485411"/>
    <w:rsid w:val="0048635E"/>
    <w:rsid w:val="00486BFC"/>
    <w:rsid w:val="00486D7F"/>
    <w:rsid w:val="00487AE3"/>
    <w:rsid w:val="00487CA7"/>
    <w:rsid w:val="00492109"/>
    <w:rsid w:val="00493009"/>
    <w:rsid w:val="0049316C"/>
    <w:rsid w:val="004950A8"/>
    <w:rsid w:val="004954B2"/>
    <w:rsid w:val="00495AC7"/>
    <w:rsid w:val="00496A79"/>
    <w:rsid w:val="004A1877"/>
    <w:rsid w:val="004A223F"/>
    <w:rsid w:val="004A23CB"/>
    <w:rsid w:val="004A257C"/>
    <w:rsid w:val="004A3955"/>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40F"/>
    <w:rsid w:val="004F7CE6"/>
    <w:rsid w:val="0050093E"/>
    <w:rsid w:val="00501FB0"/>
    <w:rsid w:val="00502162"/>
    <w:rsid w:val="00502257"/>
    <w:rsid w:val="005031CC"/>
    <w:rsid w:val="005042AA"/>
    <w:rsid w:val="005046D2"/>
    <w:rsid w:val="005047C3"/>
    <w:rsid w:val="00506474"/>
    <w:rsid w:val="005074AB"/>
    <w:rsid w:val="005103B6"/>
    <w:rsid w:val="005108B8"/>
    <w:rsid w:val="00512C84"/>
    <w:rsid w:val="00512D7D"/>
    <w:rsid w:val="00512F03"/>
    <w:rsid w:val="00513005"/>
    <w:rsid w:val="0051333C"/>
    <w:rsid w:val="00513FB6"/>
    <w:rsid w:val="00514850"/>
    <w:rsid w:val="0051764F"/>
    <w:rsid w:val="005178A4"/>
    <w:rsid w:val="00517926"/>
    <w:rsid w:val="005179CF"/>
    <w:rsid w:val="00520009"/>
    <w:rsid w:val="0052077C"/>
    <w:rsid w:val="00521821"/>
    <w:rsid w:val="00521DF6"/>
    <w:rsid w:val="00521FA1"/>
    <w:rsid w:val="00521FD7"/>
    <w:rsid w:val="00522154"/>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9BB"/>
    <w:rsid w:val="00536C4F"/>
    <w:rsid w:val="00536FAB"/>
    <w:rsid w:val="00540FD2"/>
    <w:rsid w:val="00541C73"/>
    <w:rsid w:val="00542CD8"/>
    <w:rsid w:val="00545CF2"/>
    <w:rsid w:val="00546946"/>
    <w:rsid w:val="00547241"/>
    <w:rsid w:val="00547D41"/>
    <w:rsid w:val="005509BE"/>
    <w:rsid w:val="0055148F"/>
    <w:rsid w:val="00551AE9"/>
    <w:rsid w:val="00551C69"/>
    <w:rsid w:val="00551CFD"/>
    <w:rsid w:val="005538C4"/>
    <w:rsid w:val="0055573D"/>
    <w:rsid w:val="0055597B"/>
    <w:rsid w:val="0056036D"/>
    <w:rsid w:val="00560490"/>
    <w:rsid w:val="0056190B"/>
    <w:rsid w:val="00562D37"/>
    <w:rsid w:val="0056303B"/>
    <w:rsid w:val="005635BC"/>
    <w:rsid w:val="005635C4"/>
    <w:rsid w:val="0056395D"/>
    <w:rsid w:val="005649E3"/>
    <w:rsid w:val="0056519B"/>
    <w:rsid w:val="0056525D"/>
    <w:rsid w:val="00565DCB"/>
    <w:rsid w:val="0056640B"/>
    <w:rsid w:val="00566E08"/>
    <w:rsid w:val="00570ACB"/>
    <w:rsid w:val="00570B51"/>
    <w:rsid w:val="00570B63"/>
    <w:rsid w:val="00571B6A"/>
    <w:rsid w:val="00572721"/>
    <w:rsid w:val="00572A8A"/>
    <w:rsid w:val="00572D3E"/>
    <w:rsid w:val="005730CC"/>
    <w:rsid w:val="005748B1"/>
    <w:rsid w:val="00574D9B"/>
    <w:rsid w:val="005750E4"/>
    <w:rsid w:val="00575E25"/>
    <w:rsid w:val="00576BDC"/>
    <w:rsid w:val="005770E0"/>
    <w:rsid w:val="005775C3"/>
    <w:rsid w:val="005804DE"/>
    <w:rsid w:val="00580AF1"/>
    <w:rsid w:val="005813C9"/>
    <w:rsid w:val="00582565"/>
    <w:rsid w:val="00582D36"/>
    <w:rsid w:val="005853F1"/>
    <w:rsid w:val="005857E7"/>
    <w:rsid w:val="00587078"/>
    <w:rsid w:val="0058764D"/>
    <w:rsid w:val="00587802"/>
    <w:rsid w:val="0059004E"/>
    <w:rsid w:val="00590E92"/>
    <w:rsid w:val="00591167"/>
    <w:rsid w:val="005935D3"/>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D96"/>
    <w:rsid w:val="005A462B"/>
    <w:rsid w:val="005A4BED"/>
    <w:rsid w:val="005A5941"/>
    <w:rsid w:val="005A7192"/>
    <w:rsid w:val="005A72DC"/>
    <w:rsid w:val="005A7A99"/>
    <w:rsid w:val="005A7C2D"/>
    <w:rsid w:val="005B06AE"/>
    <w:rsid w:val="005B22A2"/>
    <w:rsid w:val="005B2395"/>
    <w:rsid w:val="005B2C77"/>
    <w:rsid w:val="005B3B6F"/>
    <w:rsid w:val="005B3FDA"/>
    <w:rsid w:val="005B7842"/>
    <w:rsid w:val="005C0A09"/>
    <w:rsid w:val="005C0CA9"/>
    <w:rsid w:val="005C1E38"/>
    <w:rsid w:val="005C2486"/>
    <w:rsid w:val="005C263A"/>
    <w:rsid w:val="005C36B9"/>
    <w:rsid w:val="005C36C4"/>
    <w:rsid w:val="005C4700"/>
    <w:rsid w:val="005C5879"/>
    <w:rsid w:val="005C6206"/>
    <w:rsid w:val="005C6A97"/>
    <w:rsid w:val="005C6B55"/>
    <w:rsid w:val="005C7C64"/>
    <w:rsid w:val="005C7F9E"/>
    <w:rsid w:val="005C7FD0"/>
    <w:rsid w:val="005D15C1"/>
    <w:rsid w:val="005D199B"/>
    <w:rsid w:val="005D268F"/>
    <w:rsid w:val="005D386C"/>
    <w:rsid w:val="005D4776"/>
    <w:rsid w:val="005D588F"/>
    <w:rsid w:val="005D5CED"/>
    <w:rsid w:val="005D75C7"/>
    <w:rsid w:val="005E01CA"/>
    <w:rsid w:val="005E03D1"/>
    <w:rsid w:val="005E17BC"/>
    <w:rsid w:val="005E2092"/>
    <w:rsid w:val="005E5301"/>
    <w:rsid w:val="005E6262"/>
    <w:rsid w:val="005E64B6"/>
    <w:rsid w:val="005E65DF"/>
    <w:rsid w:val="005E6859"/>
    <w:rsid w:val="005E6D88"/>
    <w:rsid w:val="005E722C"/>
    <w:rsid w:val="005E7E2E"/>
    <w:rsid w:val="005F0E9B"/>
    <w:rsid w:val="005F230A"/>
    <w:rsid w:val="005F36CF"/>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42D"/>
    <w:rsid w:val="006044E8"/>
    <w:rsid w:val="006077AE"/>
    <w:rsid w:val="006101BE"/>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8A0"/>
    <w:rsid w:val="00614ABA"/>
    <w:rsid w:val="00616553"/>
    <w:rsid w:val="00616BC8"/>
    <w:rsid w:val="0061790A"/>
    <w:rsid w:val="00620604"/>
    <w:rsid w:val="0062108C"/>
    <w:rsid w:val="006212FD"/>
    <w:rsid w:val="00621809"/>
    <w:rsid w:val="00621D3D"/>
    <w:rsid w:val="00621EEE"/>
    <w:rsid w:val="00621F19"/>
    <w:rsid w:val="00622462"/>
    <w:rsid w:val="0062247E"/>
    <w:rsid w:val="00623E96"/>
    <w:rsid w:val="00625617"/>
    <w:rsid w:val="006257D9"/>
    <w:rsid w:val="00625B6F"/>
    <w:rsid w:val="006274CF"/>
    <w:rsid w:val="00627E4B"/>
    <w:rsid w:val="00630B9B"/>
    <w:rsid w:val="00630BBA"/>
    <w:rsid w:val="00631283"/>
    <w:rsid w:val="006312FE"/>
    <w:rsid w:val="00631D52"/>
    <w:rsid w:val="006322A2"/>
    <w:rsid w:val="006322BA"/>
    <w:rsid w:val="0063247C"/>
    <w:rsid w:val="006324B3"/>
    <w:rsid w:val="00632C46"/>
    <w:rsid w:val="00633A6E"/>
    <w:rsid w:val="0063413A"/>
    <w:rsid w:val="0063453B"/>
    <w:rsid w:val="00634A49"/>
    <w:rsid w:val="006364A6"/>
    <w:rsid w:val="00636F82"/>
    <w:rsid w:val="006378A0"/>
    <w:rsid w:val="006407EB"/>
    <w:rsid w:val="00640CBC"/>
    <w:rsid w:val="0064168D"/>
    <w:rsid w:val="00642D34"/>
    <w:rsid w:val="00642F87"/>
    <w:rsid w:val="00644987"/>
    <w:rsid w:val="006453EF"/>
    <w:rsid w:val="00645892"/>
    <w:rsid w:val="006475F0"/>
    <w:rsid w:val="00647B3C"/>
    <w:rsid w:val="006505C8"/>
    <w:rsid w:val="006512AC"/>
    <w:rsid w:val="006527C1"/>
    <w:rsid w:val="006535DD"/>
    <w:rsid w:val="00654182"/>
    <w:rsid w:val="00654E5B"/>
    <w:rsid w:val="00655370"/>
    <w:rsid w:val="00655415"/>
    <w:rsid w:val="006558E4"/>
    <w:rsid w:val="00655B36"/>
    <w:rsid w:val="00656889"/>
    <w:rsid w:val="00656A94"/>
    <w:rsid w:val="00656AF9"/>
    <w:rsid w:val="00656B08"/>
    <w:rsid w:val="00656C45"/>
    <w:rsid w:val="00656EBA"/>
    <w:rsid w:val="006607FA"/>
    <w:rsid w:val="00662A31"/>
    <w:rsid w:val="00662F0A"/>
    <w:rsid w:val="00663316"/>
    <w:rsid w:val="006634CD"/>
    <w:rsid w:val="00665F13"/>
    <w:rsid w:val="0066602E"/>
    <w:rsid w:val="00666DBA"/>
    <w:rsid w:val="006673CA"/>
    <w:rsid w:val="00670138"/>
    <w:rsid w:val="00670559"/>
    <w:rsid w:val="00670740"/>
    <w:rsid w:val="00670929"/>
    <w:rsid w:val="00671390"/>
    <w:rsid w:val="006725FC"/>
    <w:rsid w:val="00673614"/>
    <w:rsid w:val="006736A1"/>
    <w:rsid w:val="006736F0"/>
    <w:rsid w:val="00673EE8"/>
    <w:rsid w:val="006757B8"/>
    <w:rsid w:val="006758AF"/>
    <w:rsid w:val="006772AF"/>
    <w:rsid w:val="006773C9"/>
    <w:rsid w:val="006802B3"/>
    <w:rsid w:val="006805FB"/>
    <w:rsid w:val="006819A8"/>
    <w:rsid w:val="00683F44"/>
    <w:rsid w:val="00684616"/>
    <w:rsid w:val="006848EF"/>
    <w:rsid w:val="00685BFC"/>
    <w:rsid w:val="006860E6"/>
    <w:rsid w:val="006862F1"/>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3C63"/>
    <w:rsid w:val="006A4055"/>
    <w:rsid w:val="006A5A32"/>
    <w:rsid w:val="006A5E79"/>
    <w:rsid w:val="006A77AB"/>
    <w:rsid w:val="006B04EC"/>
    <w:rsid w:val="006B2A35"/>
    <w:rsid w:val="006B33C8"/>
    <w:rsid w:val="006B374B"/>
    <w:rsid w:val="006B432E"/>
    <w:rsid w:val="006B7C40"/>
    <w:rsid w:val="006C009C"/>
    <w:rsid w:val="006C036A"/>
    <w:rsid w:val="006C0B61"/>
    <w:rsid w:val="006C14E4"/>
    <w:rsid w:val="006C17B9"/>
    <w:rsid w:val="006C199A"/>
    <w:rsid w:val="006C2D8B"/>
    <w:rsid w:val="006C3954"/>
    <w:rsid w:val="006C588B"/>
    <w:rsid w:val="006C59DE"/>
    <w:rsid w:val="006C7FC6"/>
    <w:rsid w:val="006D020E"/>
    <w:rsid w:val="006D090D"/>
    <w:rsid w:val="006D1536"/>
    <w:rsid w:val="006D25DB"/>
    <w:rsid w:val="006D3AC3"/>
    <w:rsid w:val="006D3F3F"/>
    <w:rsid w:val="006D4521"/>
    <w:rsid w:val="006D4542"/>
    <w:rsid w:val="006D54B3"/>
    <w:rsid w:val="006D5714"/>
    <w:rsid w:val="006D65DF"/>
    <w:rsid w:val="006D6BDC"/>
    <w:rsid w:val="006D6E5B"/>
    <w:rsid w:val="006D776D"/>
    <w:rsid w:val="006D7FB0"/>
    <w:rsid w:val="006E0238"/>
    <w:rsid w:val="006E0706"/>
    <w:rsid w:val="006E0B73"/>
    <w:rsid w:val="006E134C"/>
    <w:rsid w:val="006E1C5A"/>
    <w:rsid w:val="006E1FED"/>
    <w:rsid w:val="006E316F"/>
    <w:rsid w:val="006E3BF2"/>
    <w:rsid w:val="006E4D1E"/>
    <w:rsid w:val="006E58F4"/>
    <w:rsid w:val="006E7796"/>
    <w:rsid w:val="006F01D1"/>
    <w:rsid w:val="006F134B"/>
    <w:rsid w:val="006F1522"/>
    <w:rsid w:val="006F290F"/>
    <w:rsid w:val="006F3C0A"/>
    <w:rsid w:val="006F3E55"/>
    <w:rsid w:val="006F68C1"/>
    <w:rsid w:val="006F77DF"/>
    <w:rsid w:val="007012E3"/>
    <w:rsid w:val="00702D9C"/>
    <w:rsid w:val="00703B2A"/>
    <w:rsid w:val="00704C2F"/>
    <w:rsid w:val="00705880"/>
    <w:rsid w:val="007059C9"/>
    <w:rsid w:val="00706EB3"/>
    <w:rsid w:val="00707299"/>
    <w:rsid w:val="00707567"/>
    <w:rsid w:val="00710B6B"/>
    <w:rsid w:val="007112FD"/>
    <w:rsid w:val="0071176D"/>
    <w:rsid w:val="007120ED"/>
    <w:rsid w:val="00712455"/>
    <w:rsid w:val="007129E8"/>
    <w:rsid w:val="007133F2"/>
    <w:rsid w:val="007146BF"/>
    <w:rsid w:val="00714C68"/>
    <w:rsid w:val="00714FB7"/>
    <w:rsid w:val="0071590E"/>
    <w:rsid w:val="0071592F"/>
    <w:rsid w:val="007159F6"/>
    <w:rsid w:val="007165D8"/>
    <w:rsid w:val="00716B09"/>
    <w:rsid w:val="00716F35"/>
    <w:rsid w:val="00716FE0"/>
    <w:rsid w:val="007174CC"/>
    <w:rsid w:val="0072022D"/>
    <w:rsid w:val="00720529"/>
    <w:rsid w:val="0072056F"/>
    <w:rsid w:val="00720E8C"/>
    <w:rsid w:val="0072192C"/>
    <w:rsid w:val="00722ADB"/>
    <w:rsid w:val="0072313D"/>
    <w:rsid w:val="007235BB"/>
    <w:rsid w:val="007245AC"/>
    <w:rsid w:val="00724ED6"/>
    <w:rsid w:val="007255E6"/>
    <w:rsid w:val="00726AD6"/>
    <w:rsid w:val="00726BF9"/>
    <w:rsid w:val="00730330"/>
    <w:rsid w:val="00730773"/>
    <w:rsid w:val="0073082D"/>
    <w:rsid w:val="007325D7"/>
    <w:rsid w:val="007326E0"/>
    <w:rsid w:val="00732B2A"/>
    <w:rsid w:val="0073318A"/>
    <w:rsid w:val="00735111"/>
    <w:rsid w:val="00735414"/>
    <w:rsid w:val="007357CA"/>
    <w:rsid w:val="0073591D"/>
    <w:rsid w:val="0073690A"/>
    <w:rsid w:val="00736AFF"/>
    <w:rsid w:val="007374DD"/>
    <w:rsid w:val="00737884"/>
    <w:rsid w:val="00742401"/>
    <w:rsid w:val="00742535"/>
    <w:rsid w:val="00742B6C"/>
    <w:rsid w:val="00742D33"/>
    <w:rsid w:val="00743052"/>
    <w:rsid w:val="00743AEB"/>
    <w:rsid w:val="00744373"/>
    <w:rsid w:val="00746A3A"/>
    <w:rsid w:val="007507F3"/>
    <w:rsid w:val="00750AF9"/>
    <w:rsid w:val="007530D9"/>
    <w:rsid w:val="007530E1"/>
    <w:rsid w:val="00753F74"/>
    <w:rsid w:val="00755327"/>
    <w:rsid w:val="00755739"/>
    <w:rsid w:val="00756580"/>
    <w:rsid w:val="0075662F"/>
    <w:rsid w:val="007572DE"/>
    <w:rsid w:val="00757DBE"/>
    <w:rsid w:val="007609D1"/>
    <w:rsid w:val="007628D9"/>
    <w:rsid w:val="007634C8"/>
    <w:rsid w:val="00764762"/>
    <w:rsid w:val="0076510C"/>
    <w:rsid w:val="00765480"/>
    <w:rsid w:val="00765DFF"/>
    <w:rsid w:val="0076623D"/>
    <w:rsid w:val="00766B49"/>
    <w:rsid w:val="00770D79"/>
    <w:rsid w:val="00771273"/>
    <w:rsid w:val="00771487"/>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F62"/>
    <w:rsid w:val="007825F1"/>
    <w:rsid w:val="00783071"/>
    <w:rsid w:val="0078374A"/>
    <w:rsid w:val="00785216"/>
    <w:rsid w:val="0078533B"/>
    <w:rsid w:val="00785511"/>
    <w:rsid w:val="007872B8"/>
    <w:rsid w:val="0078731B"/>
    <w:rsid w:val="00791952"/>
    <w:rsid w:val="00791C7C"/>
    <w:rsid w:val="00792213"/>
    <w:rsid w:val="00792CC4"/>
    <w:rsid w:val="007940AB"/>
    <w:rsid w:val="0079567F"/>
    <w:rsid w:val="0079606F"/>
    <w:rsid w:val="00796E5B"/>
    <w:rsid w:val="00796FC5"/>
    <w:rsid w:val="00797ABF"/>
    <w:rsid w:val="00797D66"/>
    <w:rsid w:val="007A0FC1"/>
    <w:rsid w:val="007A13C7"/>
    <w:rsid w:val="007A19AD"/>
    <w:rsid w:val="007A23AE"/>
    <w:rsid w:val="007A24EC"/>
    <w:rsid w:val="007A2D71"/>
    <w:rsid w:val="007A409D"/>
    <w:rsid w:val="007A45EC"/>
    <w:rsid w:val="007A50BC"/>
    <w:rsid w:val="007A5EDA"/>
    <w:rsid w:val="007A6455"/>
    <w:rsid w:val="007B0D48"/>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31AD"/>
    <w:rsid w:val="007C32C9"/>
    <w:rsid w:val="007C33A4"/>
    <w:rsid w:val="007C42A5"/>
    <w:rsid w:val="007C4A6D"/>
    <w:rsid w:val="007C4E06"/>
    <w:rsid w:val="007C75B6"/>
    <w:rsid w:val="007C798A"/>
    <w:rsid w:val="007C7CDF"/>
    <w:rsid w:val="007D1142"/>
    <w:rsid w:val="007D143B"/>
    <w:rsid w:val="007D14D7"/>
    <w:rsid w:val="007D1749"/>
    <w:rsid w:val="007D19C8"/>
    <w:rsid w:val="007D19F0"/>
    <w:rsid w:val="007D2673"/>
    <w:rsid w:val="007D30F5"/>
    <w:rsid w:val="007D3557"/>
    <w:rsid w:val="007D3610"/>
    <w:rsid w:val="007D3E56"/>
    <w:rsid w:val="007D4212"/>
    <w:rsid w:val="007D5476"/>
    <w:rsid w:val="007D5503"/>
    <w:rsid w:val="007D56B6"/>
    <w:rsid w:val="007D65EB"/>
    <w:rsid w:val="007D66F7"/>
    <w:rsid w:val="007D6F29"/>
    <w:rsid w:val="007D7007"/>
    <w:rsid w:val="007D735F"/>
    <w:rsid w:val="007D7507"/>
    <w:rsid w:val="007D78F3"/>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DDF"/>
    <w:rsid w:val="007F7CC3"/>
    <w:rsid w:val="00800A29"/>
    <w:rsid w:val="00800BFE"/>
    <w:rsid w:val="00800E7E"/>
    <w:rsid w:val="00804351"/>
    <w:rsid w:val="00804D67"/>
    <w:rsid w:val="00807A20"/>
    <w:rsid w:val="00807D5F"/>
    <w:rsid w:val="008101EC"/>
    <w:rsid w:val="008107C3"/>
    <w:rsid w:val="00810901"/>
    <w:rsid w:val="008126B5"/>
    <w:rsid w:val="0081281A"/>
    <w:rsid w:val="008132B4"/>
    <w:rsid w:val="008135FB"/>
    <w:rsid w:val="00814FE5"/>
    <w:rsid w:val="008152FD"/>
    <w:rsid w:val="00815618"/>
    <w:rsid w:val="0081567B"/>
    <w:rsid w:val="00816336"/>
    <w:rsid w:val="008163DE"/>
    <w:rsid w:val="00817FD3"/>
    <w:rsid w:val="008225FD"/>
    <w:rsid w:val="008255E1"/>
    <w:rsid w:val="00825718"/>
    <w:rsid w:val="00825817"/>
    <w:rsid w:val="00826A43"/>
    <w:rsid w:val="0082765D"/>
    <w:rsid w:val="00831729"/>
    <w:rsid w:val="00831AD5"/>
    <w:rsid w:val="008338AA"/>
    <w:rsid w:val="00833B76"/>
    <w:rsid w:val="00833EB7"/>
    <w:rsid w:val="008354FF"/>
    <w:rsid w:val="008356F1"/>
    <w:rsid w:val="008367CE"/>
    <w:rsid w:val="00836816"/>
    <w:rsid w:val="00840450"/>
    <w:rsid w:val="0084098F"/>
    <w:rsid w:val="0084234D"/>
    <w:rsid w:val="00842C03"/>
    <w:rsid w:val="00842C5F"/>
    <w:rsid w:val="00843699"/>
    <w:rsid w:val="00843D88"/>
    <w:rsid w:val="00844D75"/>
    <w:rsid w:val="00844F80"/>
    <w:rsid w:val="00845AB8"/>
    <w:rsid w:val="00846EDA"/>
    <w:rsid w:val="0084735E"/>
    <w:rsid w:val="0084790D"/>
    <w:rsid w:val="00851279"/>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70BA"/>
    <w:rsid w:val="00860139"/>
    <w:rsid w:val="008603DF"/>
    <w:rsid w:val="008610CB"/>
    <w:rsid w:val="0086114E"/>
    <w:rsid w:val="00861429"/>
    <w:rsid w:val="00861758"/>
    <w:rsid w:val="00861825"/>
    <w:rsid w:val="008622AD"/>
    <w:rsid w:val="0086239D"/>
    <w:rsid w:val="00862568"/>
    <w:rsid w:val="008630F8"/>
    <w:rsid w:val="00863428"/>
    <w:rsid w:val="00864270"/>
    <w:rsid w:val="008644D0"/>
    <w:rsid w:val="008647FD"/>
    <w:rsid w:val="00866CAB"/>
    <w:rsid w:val="008672B0"/>
    <w:rsid w:val="00870F96"/>
    <w:rsid w:val="008713A7"/>
    <w:rsid w:val="00873863"/>
    <w:rsid w:val="00873DA9"/>
    <w:rsid w:val="008743C0"/>
    <w:rsid w:val="008750A4"/>
    <w:rsid w:val="0087577B"/>
    <w:rsid w:val="00877643"/>
    <w:rsid w:val="008805F7"/>
    <w:rsid w:val="008813B9"/>
    <w:rsid w:val="008817A0"/>
    <w:rsid w:val="008817F3"/>
    <w:rsid w:val="00882104"/>
    <w:rsid w:val="00882325"/>
    <w:rsid w:val="00883B3D"/>
    <w:rsid w:val="008843EF"/>
    <w:rsid w:val="0088456B"/>
    <w:rsid w:val="00886679"/>
    <w:rsid w:val="00886981"/>
    <w:rsid w:val="00886D04"/>
    <w:rsid w:val="008875A6"/>
    <w:rsid w:val="00890AB8"/>
    <w:rsid w:val="00890EFF"/>
    <w:rsid w:val="00890FB7"/>
    <w:rsid w:val="00891353"/>
    <w:rsid w:val="00891C77"/>
    <w:rsid w:val="00891CC6"/>
    <w:rsid w:val="00892735"/>
    <w:rsid w:val="00892A11"/>
    <w:rsid w:val="00892FDA"/>
    <w:rsid w:val="00893CDA"/>
    <w:rsid w:val="00894F7F"/>
    <w:rsid w:val="0089516E"/>
    <w:rsid w:val="008964D5"/>
    <w:rsid w:val="0089665F"/>
    <w:rsid w:val="00897E4D"/>
    <w:rsid w:val="008A11CF"/>
    <w:rsid w:val="008A1D55"/>
    <w:rsid w:val="008A23D9"/>
    <w:rsid w:val="008A4097"/>
    <w:rsid w:val="008A483A"/>
    <w:rsid w:val="008A5FB3"/>
    <w:rsid w:val="008A616E"/>
    <w:rsid w:val="008B163E"/>
    <w:rsid w:val="008B2D11"/>
    <w:rsid w:val="008B42ED"/>
    <w:rsid w:val="008B56B9"/>
    <w:rsid w:val="008B670A"/>
    <w:rsid w:val="008B681E"/>
    <w:rsid w:val="008B69DE"/>
    <w:rsid w:val="008B6DD8"/>
    <w:rsid w:val="008B747A"/>
    <w:rsid w:val="008B782F"/>
    <w:rsid w:val="008C144C"/>
    <w:rsid w:val="008C1453"/>
    <w:rsid w:val="008C1738"/>
    <w:rsid w:val="008C187D"/>
    <w:rsid w:val="008C25D1"/>
    <w:rsid w:val="008C2853"/>
    <w:rsid w:val="008C2C15"/>
    <w:rsid w:val="008C2C74"/>
    <w:rsid w:val="008C2C81"/>
    <w:rsid w:val="008C3453"/>
    <w:rsid w:val="008C4384"/>
    <w:rsid w:val="008C5826"/>
    <w:rsid w:val="008C5BE7"/>
    <w:rsid w:val="008C6C2B"/>
    <w:rsid w:val="008C6F24"/>
    <w:rsid w:val="008C7485"/>
    <w:rsid w:val="008C7544"/>
    <w:rsid w:val="008D0A74"/>
    <w:rsid w:val="008D2507"/>
    <w:rsid w:val="008D26C0"/>
    <w:rsid w:val="008D27ED"/>
    <w:rsid w:val="008D2A2C"/>
    <w:rsid w:val="008D3950"/>
    <w:rsid w:val="008D407D"/>
    <w:rsid w:val="008D4473"/>
    <w:rsid w:val="008D562D"/>
    <w:rsid w:val="008D7EAB"/>
    <w:rsid w:val="008E0F83"/>
    <w:rsid w:val="008E1E87"/>
    <w:rsid w:val="008E2722"/>
    <w:rsid w:val="008E40D7"/>
    <w:rsid w:val="008E44B5"/>
    <w:rsid w:val="008E4635"/>
    <w:rsid w:val="008E4AA9"/>
    <w:rsid w:val="008E656E"/>
    <w:rsid w:val="008E6D25"/>
    <w:rsid w:val="008E7653"/>
    <w:rsid w:val="008E7DD0"/>
    <w:rsid w:val="008F09EA"/>
    <w:rsid w:val="008F0A59"/>
    <w:rsid w:val="008F0D9E"/>
    <w:rsid w:val="008F158A"/>
    <w:rsid w:val="008F287B"/>
    <w:rsid w:val="008F2CED"/>
    <w:rsid w:val="008F4365"/>
    <w:rsid w:val="008F5724"/>
    <w:rsid w:val="008F5734"/>
    <w:rsid w:val="008F579A"/>
    <w:rsid w:val="008F5D86"/>
    <w:rsid w:val="008F5DD8"/>
    <w:rsid w:val="008F5EB5"/>
    <w:rsid w:val="008F65AD"/>
    <w:rsid w:val="008F6612"/>
    <w:rsid w:val="008F6A15"/>
    <w:rsid w:val="008F6E70"/>
    <w:rsid w:val="008F765B"/>
    <w:rsid w:val="008F7EBD"/>
    <w:rsid w:val="00900A2A"/>
    <w:rsid w:val="00900CC0"/>
    <w:rsid w:val="00900D3D"/>
    <w:rsid w:val="0090266C"/>
    <w:rsid w:val="00902AD0"/>
    <w:rsid w:val="009052BD"/>
    <w:rsid w:val="00905B79"/>
    <w:rsid w:val="00905EED"/>
    <w:rsid w:val="009060F8"/>
    <w:rsid w:val="009065DF"/>
    <w:rsid w:val="00907410"/>
    <w:rsid w:val="009109E2"/>
    <w:rsid w:val="00911A1F"/>
    <w:rsid w:val="00911AD2"/>
    <w:rsid w:val="00911D67"/>
    <w:rsid w:val="00911DF4"/>
    <w:rsid w:val="00912D52"/>
    <w:rsid w:val="009136DA"/>
    <w:rsid w:val="00913C68"/>
    <w:rsid w:val="00915B09"/>
    <w:rsid w:val="00916ADF"/>
    <w:rsid w:val="00917722"/>
    <w:rsid w:val="009177FD"/>
    <w:rsid w:val="00920BEC"/>
    <w:rsid w:val="00920C10"/>
    <w:rsid w:val="00922982"/>
    <w:rsid w:val="00922FB1"/>
    <w:rsid w:val="0092326F"/>
    <w:rsid w:val="00923F7E"/>
    <w:rsid w:val="0092448E"/>
    <w:rsid w:val="0092457F"/>
    <w:rsid w:val="00924F57"/>
    <w:rsid w:val="00925139"/>
    <w:rsid w:val="00925B3A"/>
    <w:rsid w:val="0092634E"/>
    <w:rsid w:val="009264BE"/>
    <w:rsid w:val="00926810"/>
    <w:rsid w:val="00926868"/>
    <w:rsid w:val="00927ABF"/>
    <w:rsid w:val="00930750"/>
    <w:rsid w:val="00931BE1"/>
    <w:rsid w:val="00935A88"/>
    <w:rsid w:val="00937B93"/>
    <w:rsid w:val="00937FAB"/>
    <w:rsid w:val="00940695"/>
    <w:rsid w:val="00940865"/>
    <w:rsid w:val="00940B46"/>
    <w:rsid w:val="00940D4D"/>
    <w:rsid w:val="00940EF2"/>
    <w:rsid w:val="009418A1"/>
    <w:rsid w:val="009419FB"/>
    <w:rsid w:val="00942B84"/>
    <w:rsid w:val="00942FD3"/>
    <w:rsid w:val="009449C9"/>
    <w:rsid w:val="0094506B"/>
    <w:rsid w:val="0094652A"/>
    <w:rsid w:val="00950D02"/>
    <w:rsid w:val="00951D6A"/>
    <w:rsid w:val="0095260E"/>
    <w:rsid w:val="009531D6"/>
    <w:rsid w:val="00954584"/>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76A"/>
    <w:rsid w:val="00963994"/>
    <w:rsid w:val="00964ACD"/>
    <w:rsid w:val="0096521E"/>
    <w:rsid w:val="009676DC"/>
    <w:rsid w:val="00967733"/>
    <w:rsid w:val="00967B18"/>
    <w:rsid w:val="00972323"/>
    <w:rsid w:val="009724F6"/>
    <w:rsid w:val="00972825"/>
    <w:rsid w:val="00972B70"/>
    <w:rsid w:val="00972C31"/>
    <w:rsid w:val="00972DC6"/>
    <w:rsid w:val="00974053"/>
    <w:rsid w:val="00974EDF"/>
    <w:rsid w:val="00974FB1"/>
    <w:rsid w:val="00975FAF"/>
    <w:rsid w:val="00976103"/>
    <w:rsid w:val="00976406"/>
    <w:rsid w:val="009770AB"/>
    <w:rsid w:val="00980DF1"/>
    <w:rsid w:val="00981803"/>
    <w:rsid w:val="009828D5"/>
    <w:rsid w:val="00982F48"/>
    <w:rsid w:val="009859A1"/>
    <w:rsid w:val="00985ADE"/>
    <w:rsid w:val="00985CA6"/>
    <w:rsid w:val="0098600B"/>
    <w:rsid w:val="00990472"/>
    <w:rsid w:val="00990692"/>
    <w:rsid w:val="00991221"/>
    <w:rsid w:val="00991366"/>
    <w:rsid w:val="0099183D"/>
    <w:rsid w:val="00992703"/>
    <w:rsid w:val="00992E66"/>
    <w:rsid w:val="0099324E"/>
    <w:rsid w:val="00993E5A"/>
    <w:rsid w:val="00994287"/>
    <w:rsid w:val="009945C4"/>
    <w:rsid w:val="0099639C"/>
    <w:rsid w:val="00996E32"/>
    <w:rsid w:val="00997110"/>
    <w:rsid w:val="00997552"/>
    <w:rsid w:val="00997AA7"/>
    <w:rsid w:val="009A0EAD"/>
    <w:rsid w:val="009A17B6"/>
    <w:rsid w:val="009A262C"/>
    <w:rsid w:val="009A3B83"/>
    <w:rsid w:val="009A482E"/>
    <w:rsid w:val="009A5FC9"/>
    <w:rsid w:val="009A6BA5"/>
    <w:rsid w:val="009A7D52"/>
    <w:rsid w:val="009B071C"/>
    <w:rsid w:val="009B0D2E"/>
    <w:rsid w:val="009B30D8"/>
    <w:rsid w:val="009B36ED"/>
    <w:rsid w:val="009B3E3B"/>
    <w:rsid w:val="009B3E4F"/>
    <w:rsid w:val="009B4B9A"/>
    <w:rsid w:val="009B6DB6"/>
    <w:rsid w:val="009B7C17"/>
    <w:rsid w:val="009B7C27"/>
    <w:rsid w:val="009C082D"/>
    <w:rsid w:val="009C0A0A"/>
    <w:rsid w:val="009C0DB6"/>
    <w:rsid w:val="009C10A8"/>
    <w:rsid w:val="009C1BE8"/>
    <w:rsid w:val="009C2671"/>
    <w:rsid w:val="009C2B3C"/>
    <w:rsid w:val="009C3B52"/>
    <w:rsid w:val="009C596E"/>
    <w:rsid w:val="009C5BA8"/>
    <w:rsid w:val="009C664E"/>
    <w:rsid w:val="009C66BD"/>
    <w:rsid w:val="009C755F"/>
    <w:rsid w:val="009C795E"/>
    <w:rsid w:val="009D0516"/>
    <w:rsid w:val="009D16AC"/>
    <w:rsid w:val="009D2323"/>
    <w:rsid w:val="009D3414"/>
    <w:rsid w:val="009D348B"/>
    <w:rsid w:val="009D36FE"/>
    <w:rsid w:val="009D3E1A"/>
    <w:rsid w:val="009D42A3"/>
    <w:rsid w:val="009D44AB"/>
    <w:rsid w:val="009D4F63"/>
    <w:rsid w:val="009D4FBF"/>
    <w:rsid w:val="009E0CE3"/>
    <w:rsid w:val="009E1D50"/>
    <w:rsid w:val="009E23F1"/>
    <w:rsid w:val="009E2854"/>
    <w:rsid w:val="009E5390"/>
    <w:rsid w:val="009E78CD"/>
    <w:rsid w:val="009E7984"/>
    <w:rsid w:val="009F0B39"/>
    <w:rsid w:val="009F0B5F"/>
    <w:rsid w:val="009F338D"/>
    <w:rsid w:val="009F3415"/>
    <w:rsid w:val="009F3E9E"/>
    <w:rsid w:val="009F3EDA"/>
    <w:rsid w:val="009F47F3"/>
    <w:rsid w:val="009F4E9F"/>
    <w:rsid w:val="009F5000"/>
    <w:rsid w:val="00A0100D"/>
    <w:rsid w:val="00A020E7"/>
    <w:rsid w:val="00A02403"/>
    <w:rsid w:val="00A02ED7"/>
    <w:rsid w:val="00A02F04"/>
    <w:rsid w:val="00A033A8"/>
    <w:rsid w:val="00A03A8F"/>
    <w:rsid w:val="00A04DF6"/>
    <w:rsid w:val="00A05DDB"/>
    <w:rsid w:val="00A06C9C"/>
    <w:rsid w:val="00A07529"/>
    <w:rsid w:val="00A10A8E"/>
    <w:rsid w:val="00A10E89"/>
    <w:rsid w:val="00A112D5"/>
    <w:rsid w:val="00A11AA5"/>
    <w:rsid w:val="00A16230"/>
    <w:rsid w:val="00A162B1"/>
    <w:rsid w:val="00A17ADF"/>
    <w:rsid w:val="00A20B05"/>
    <w:rsid w:val="00A21444"/>
    <w:rsid w:val="00A2232F"/>
    <w:rsid w:val="00A22ABD"/>
    <w:rsid w:val="00A22B3D"/>
    <w:rsid w:val="00A23E51"/>
    <w:rsid w:val="00A24070"/>
    <w:rsid w:val="00A24316"/>
    <w:rsid w:val="00A249F1"/>
    <w:rsid w:val="00A25178"/>
    <w:rsid w:val="00A26397"/>
    <w:rsid w:val="00A27555"/>
    <w:rsid w:val="00A302EA"/>
    <w:rsid w:val="00A31536"/>
    <w:rsid w:val="00A320C9"/>
    <w:rsid w:val="00A32CAA"/>
    <w:rsid w:val="00A32D3B"/>
    <w:rsid w:val="00A359D8"/>
    <w:rsid w:val="00A35D62"/>
    <w:rsid w:val="00A36693"/>
    <w:rsid w:val="00A374D7"/>
    <w:rsid w:val="00A415A5"/>
    <w:rsid w:val="00A41D1C"/>
    <w:rsid w:val="00A434D0"/>
    <w:rsid w:val="00A43B11"/>
    <w:rsid w:val="00A45D15"/>
    <w:rsid w:val="00A45FFD"/>
    <w:rsid w:val="00A46494"/>
    <w:rsid w:val="00A4651A"/>
    <w:rsid w:val="00A50649"/>
    <w:rsid w:val="00A506FD"/>
    <w:rsid w:val="00A510B9"/>
    <w:rsid w:val="00A5215D"/>
    <w:rsid w:val="00A52532"/>
    <w:rsid w:val="00A5289E"/>
    <w:rsid w:val="00A53B71"/>
    <w:rsid w:val="00A53C5C"/>
    <w:rsid w:val="00A53E7E"/>
    <w:rsid w:val="00A5526A"/>
    <w:rsid w:val="00A55558"/>
    <w:rsid w:val="00A56B74"/>
    <w:rsid w:val="00A5712F"/>
    <w:rsid w:val="00A60204"/>
    <w:rsid w:val="00A60417"/>
    <w:rsid w:val="00A60F14"/>
    <w:rsid w:val="00A613B4"/>
    <w:rsid w:val="00A6144F"/>
    <w:rsid w:val="00A620B8"/>
    <w:rsid w:val="00A62128"/>
    <w:rsid w:val="00A62141"/>
    <w:rsid w:val="00A62C3B"/>
    <w:rsid w:val="00A62EA8"/>
    <w:rsid w:val="00A63372"/>
    <w:rsid w:val="00A635CD"/>
    <w:rsid w:val="00A6379E"/>
    <w:rsid w:val="00A6430C"/>
    <w:rsid w:val="00A6436E"/>
    <w:rsid w:val="00A6713B"/>
    <w:rsid w:val="00A677E1"/>
    <w:rsid w:val="00A67CA1"/>
    <w:rsid w:val="00A67CB8"/>
    <w:rsid w:val="00A67E85"/>
    <w:rsid w:val="00A7023C"/>
    <w:rsid w:val="00A71749"/>
    <w:rsid w:val="00A71A30"/>
    <w:rsid w:val="00A72DFA"/>
    <w:rsid w:val="00A7331A"/>
    <w:rsid w:val="00A7453A"/>
    <w:rsid w:val="00A74776"/>
    <w:rsid w:val="00A74A4E"/>
    <w:rsid w:val="00A74D2C"/>
    <w:rsid w:val="00A756AC"/>
    <w:rsid w:val="00A76AA3"/>
    <w:rsid w:val="00A77520"/>
    <w:rsid w:val="00A804B5"/>
    <w:rsid w:val="00A81790"/>
    <w:rsid w:val="00A81F11"/>
    <w:rsid w:val="00A8275F"/>
    <w:rsid w:val="00A828FB"/>
    <w:rsid w:val="00A83FE0"/>
    <w:rsid w:val="00A8455A"/>
    <w:rsid w:val="00A84838"/>
    <w:rsid w:val="00A86326"/>
    <w:rsid w:val="00A86535"/>
    <w:rsid w:val="00A868CB"/>
    <w:rsid w:val="00A87329"/>
    <w:rsid w:val="00A87E3A"/>
    <w:rsid w:val="00A87EF4"/>
    <w:rsid w:val="00A90F5A"/>
    <w:rsid w:val="00A91149"/>
    <w:rsid w:val="00A9324F"/>
    <w:rsid w:val="00A94505"/>
    <w:rsid w:val="00A95B42"/>
    <w:rsid w:val="00A95EF2"/>
    <w:rsid w:val="00A960A3"/>
    <w:rsid w:val="00A96223"/>
    <w:rsid w:val="00A971FD"/>
    <w:rsid w:val="00A97762"/>
    <w:rsid w:val="00AA12F9"/>
    <w:rsid w:val="00AA2FE0"/>
    <w:rsid w:val="00AA402D"/>
    <w:rsid w:val="00AA46C5"/>
    <w:rsid w:val="00AA4E1C"/>
    <w:rsid w:val="00AA5190"/>
    <w:rsid w:val="00AA529F"/>
    <w:rsid w:val="00AA6493"/>
    <w:rsid w:val="00AA6FBB"/>
    <w:rsid w:val="00AA72B3"/>
    <w:rsid w:val="00AB049D"/>
    <w:rsid w:val="00AB0519"/>
    <w:rsid w:val="00AB06CE"/>
    <w:rsid w:val="00AB1231"/>
    <w:rsid w:val="00AB1653"/>
    <w:rsid w:val="00AB19F0"/>
    <w:rsid w:val="00AB1CAF"/>
    <w:rsid w:val="00AB2584"/>
    <w:rsid w:val="00AB2C26"/>
    <w:rsid w:val="00AB41B5"/>
    <w:rsid w:val="00AB4718"/>
    <w:rsid w:val="00AB5020"/>
    <w:rsid w:val="00AB55A2"/>
    <w:rsid w:val="00AB5FCB"/>
    <w:rsid w:val="00AB65F3"/>
    <w:rsid w:val="00AB79C4"/>
    <w:rsid w:val="00AC01DC"/>
    <w:rsid w:val="00AC20F9"/>
    <w:rsid w:val="00AC49EF"/>
    <w:rsid w:val="00AC4C24"/>
    <w:rsid w:val="00AC553D"/>
    <w:rsid w:val="00AC5796"/>
    <w:rsid w:val="00AC7A0A"/>
    <w:rsid w:val="00AD0075"/>
    <w:rsid w:val="00AD026D"/>
    <w:rsid w:val="00AD0300"/>
    <w:rsid w:val="00AD0D88"/>
    <w:rsid w:val="00AD0FA4"/>
    <w:rsid w:val="00AD106C"/>
    <w:rsid w:val="00AD10E1"/>
    <w:rsid w:val="00AD272A"/>
    <w:rsid w:val="00AD3801"/>
    <w:rsid w:val="00AD3B69"/>
    <w:rsid w:val="00AD5274"/>
    <w:rsid w:val="00AD6177"/>
    <w:rsid w:val="00AD6697"/>
    <w:rsid w:val="00AD7897"/>
    <w:rsid w:val="00AD7CA9"/>
    <w:rsid w:val="00AE0145"/>
    <w:rsid w:val="00AE0247"/>
    <w:rsid w:val="00AE0467"/>
    <w:rsid w:val="00AE12E2"/>
    <w:rsid w:val="00AE18E6"/>
    <w:rsid w:val="00AE1CCD"/>
    <w:rsid w:val="00AE2351"/>
    <w:rsid w:val="00AE28F1"/>
    <w:rsid w:val="00AE38AA"/>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BC3"/>
    <w:rsid w:val="00AF5D67"/>
    <w:rsid w:val="00AF6ADF"/>
    <w:rsid w:val="00AF7853"/>
    <w:rsid w:val="00B00565"/>
    <w:rsid w:val="00B013E5"/>
    <w:rsid w:val="00B02922"/>
    <w:rsid w:val="00B02E8F"/>
    <w:rsid w:val="00B03C86"/>
    <w:rsid w:val="00B04635"/>
    <w:rsid w:val="00B05D78"/>
    <w:rsid w:val="00B07022"/>
    <w:rsid w:val="00B07183"/>
    <w:rsid w:val="00B07FBE"/>
    <w:rsid w:val="00B07FCB"/>
    <w:rsid w:val="00B10F01"/>
    <w:rsid w:val="00B11662"/>
    <w:rsid w:val="00B11695"/>
    <w:rsid w:val="00B11870"/>
    <w:rsid w:val="00B1250A"/>
    <w:rsid w:val="00B134F9"/>
    <w:rsid w:val="00B146B2"/>
    <w:rsid w:val="00B16616"/>
    <w:rsid w:val="00B17C46"/>
    <w:rsid w:val="00B17DB2"/>
    <w:rsid w:val="00B202E2"/>
    <w:rsid w:val="00B211EC"/>
    <w:rsid w:val="00B214D9"/>
    <w:rsid w:val="00B21AA6"/>
    <w:rsid w:val="00B2201D"/>
    <w:rsid w:val="00B2279A"/>
    <w:rsid w:val="00B22889"/>
    <w:rsid w:val="00B22C9E"/>
    <w:rsid w:val="00B234F4"/>
    <w:rsid w:val="00B23C09"/>
    <w:rsid w:val="00B24366"/>
    <w:rsid w:val="00B24ABC"/>
    <w:rsid w:val="00B24BC7"/>
    <w:rsid w:val="00B25133"/>
    <w:rsid w:val="00B25778"/>
    <w:rsid w:val="00B25D2D"/>
    <w:rsid w:val="00B30256"/>
    <w:rsid w:val="00B3132F"/>
    <w:rsid w:val="00B33E4D"/>
    <w:rsid w:val="00B34B26"/>
    <w:rsid w:val="00B34B46"/>
    <w:rsid w:val="00B3581F"/>
    <w:rsid w:val="00B358ED"/>
    <w:rsid w:val="00B35B04"/>
    <w:rsid w:val="00B35E43"/>
    <w:rsid w:val="00B36903"/>
    <w:rsid w:val="00B375D0"/>
    <w:rsid w:val="00B40862"/>
    <w:rsid w:val="00B40F68"/>
    <w:rsid w:val="00B4138B"/>
    <w:rsid w:val="00B41465"/>
    <w:rsid w:val="00B417B4"/>
    <w:rsid w:val="00B41D17"/>
    <w:rsid w:val="00B434DB"/>
    <w:rsid w:val="00B436B8"/>
    <w:rsid w:val="00B44A23"/>
    <w:rsid w:val="00B45C07"/>
    <w:rsid w:val="00B45C56"/>
    <w:rsid w:val="00B46268"/>
    <w:rsid w:val="00B46BAF"/>
    <w:rsid w:val="00B46D08"/>
    <w:rsid w:val="00B47759"/>
    <w:rsid w:val="00B5064A"/>
    <w:rsid w:val="00B50CC4"/>
    <w:rsid w:val="00B50D7A"/>
    <w:rsid w:val="00B51494"/>
    <w:rsid w:val="00B51DDC"/>
    <w:rsid w:val="00B52C48"/>
    <w:rsid w:val="00B5337E"/>
    <w:rsid w:val="00B53AA0"/>
    <w:rsid w:val="00B54290"/>
    <w:rsid w:val="00B55610"/>
    <w:rsid w:val="00B56351"/>
    <w:rsid w:val="00B56B2A"/>
    <w:rsid w:val="00B56F29"/>
    <w:rsid w:val="00B5719E"/>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1802"/>
    <w:rsid w:val="00B720AF"/>
    <w:rsid w:val="00B72636"/>
    <w:rsid w:val="00B726EE"/>
    <w:rsid w:val="00B72A29"/>
    <w:rsid w:val="00B73F69"/>
    <w:rsid w:val="00B74800"/>
    <w:rsid w:val="00B74E23"/>
    <w:rsid w:val="00B75436"/>
    <w:rsid w:val="00B76B3F"/>
    <w:rsid w:val="00B77087"/>
    <w:rsid w:val="00B770C1"/>
    <w:rsid w:val="00B802B1"/>
    <w:rsid w:val="00B80387"/>
    <w:rsid w:val="00B80975"/>
    <w:rsid w:val="00B81EB2"/>
    <w:rsid w:val="00B82240"/>
    <w:rsid w:val="00B825F8"/>
    <w:rsid w:val="00B82EC4"/>
    <w:rsid w:val="00B83477"/>
    <w:rsid w:val="00B83711"/>
    <w:rsid w:val="00B84C78"/>
    <w:rsid w:val="00B86DA8"/>
    <w:rsid w:val="00B90E7E"/>
    <w:rsid w:val="00B91525"/>
    <w:rsid w:val="00B91714"/>
    <w:rsid w:val="00B9188C"/>
    <w:rsid w:val="00B929E8"/>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3D0"/>
    <w:rsid w:val="00BA4D06"/>
    <w:rsid w:val="00BA615F"/>
    <w:rsid w:val="00BA63B6"/>
    <w:rsid w:val="00BA7075"/>
    <w:rsid w:val="00BA7156"/>
    <w:rsid w:val="00BB1061"/>
    <w:rsid w:val="00BB13F2"/>
    <w:rsid w:val="00BB1B8D"/>
    <w:rsid w:val="00BB1C10"/>
    <w:rsid w:val="00BB269B"/>
    <w:rsid w:val="00BB3AFE"/>
    <w:rsid w:val="00BB3DFB"/>
    <w:rsid w:val="00BB4AB1"/>
    <w:rsid w:val="00BB581C"/>
    <w:rsid w:val="00BB6A26"/>
    <w:rsid w:val="00BB75FA"/>
    <w:rsid w:val="00BB7EDD"/>
    <w:rsid w:val="00BC08D2"/>
    <w:rsid w:val="00BC0F08"/>
    <w:rsid w:val="00BC1E73"/>
    <w:rsid w:val="00BC291A"/>
    <w:rsid w:val="00BC39C3"/>
    <w:rsid w:val="00BC4628"/>
    <w:rsid w:val="00BC5BAE"/>
    <w:rsid w:val="00BC665D"/>
    <w:rsid w:val="00BC6A8B"/>
    <w:rsid w:val="00BC6E75"/>
    <w:rsid w:val="00BC716F"/>
    <w:rsid w:val="00BC71FA"/>
    <w:rsid w:val="00BC74D1"/>
    <w:rsid w:val="00BD1371"/>
    <w:rsid w:val="00BD209B"/>
    <w:rsid w:val="00BD270A"/>
    <w:rsid w:val="00BD334A"/>
    <w:rsid w:val="00BD504B"/>
    <w:rsid w:val="00BD7FA1"/>
    <w:rsid w:val="00BE1647"/>
    <w:rsid w:val="00BE295A"/>
    <w:rsid w:val="00BE34E0"/>
    <w:rsid w:val="00BE3C55"/>
    <w:rsid w:val="00BE5184"/>
    <w:rsid w:val="00BE54AC"/>
    <w:rsid w:val="00BE5E53"/>
    <w:rsid w:val="00BF12A7"/>
    <w:rsid w:val="00BF1DAF"/>
    <w:rsid w:val="00BF2102"/>
    <w:rsid w:val="00BF2273"/>
    <w:rsid w:val="00BF26B5"/>
    <w:rsid w:val="00BF2DE7"/>
    <w:rsid w:val="00BF4930"/>
    <w:rsid w:val="00BF5348"/>
    <w:rsid w:val="00BF558B"/>
    <w:rsid w:val="00BF56F5"/>
    <w:rsid w:val="00BF7409"/>
    <w:rsid w:val="00C02188"/>
    <w:rsid w:val="00C04B24"/>
    <w:rsid w:val="00C0553F"/>
    <w:rsid w:val="00C055E9"/>
    <w:rsid w:val="00C05CDE"/>
    <w:rsid w:val="00C062C2"/>
    <w:rsid w:val="00C07228"/>
    <w:rsid w:val="00C10340"/>
    <w:rsid w:val="00C10F3C"/>
    <w:rsid w:val="00C110FC"/>
    <w:rsid w:val="00C113EC"/>
    <w:rsid w:val="00C11F7A"/>
    <w:rsid w:val="00C129DE"/>
    <w:rsid w:val="00C13C88"/>
    <w:rsid w:val="00C148B0"/>
    <w:rsid w:val="00C16703"/>
    <w:rsid w:val="00C16B04"/>
    <w:rsid w:val="00C16DA3"/>
    <w:rsid w:val="00C203C4"/>
    <w:rsid w:val="00C20965"/>
    <w:rsid w:val="00C20D30"/>
    <w:rsid w:val="00C2159B"/>
    <w:rsid w:val="00C21BD9"/>
    <w:rsid w:val="00C229A2"/>
    <w:rsid w:val="00C25DA0"/>
    <w:rsid w:val="00C25FB4"/>
    <w:rsid w:val="00C260C7"/>
    <w:rsid w:val="00C27AD4"/>
    <w:rsid w:val="00C30248"/>
    <w:rsid w:val="00C325A1"/>
    <w:rsid w:val="00C337BA"/>
    <w:rsid w:val="00C33973"/>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47B0F"/>
    <w:rsid w:val="00C50077"/>
    <w:rsid w:val="00C503D5"/>
    <w:rsid w:val="00C50AF1"/>
    <w:rsid w:val="00C51A28"/>
    <w:rsid w:val="00C51A9F"/>
    <w:rsid w:val="00C51D5F"/>
    <w:rsid w:val="00C51F8C"/>
    <w:rsid w:val="00C52161"/>
    <w:rsid w:val="00C530B2"/>
    <w:rsid w:val="00C53E1C"/>
    <w:rsid w:val="00C53F7A"/>
    <w:rsid w:val="00C559E7"/>
    <w:rsid w:val="00C55A52"/>
    <w:rsid w:val="00C55EA0"/>
    <w:rsid w:val="00C56105"/>
    <w:rsid w:val="00C5638B"/>
    <w:rsid w:val="00C569E0"/>
    <w:rsid w:val="00C56B13"/>
    <w:rsid w:val="00C56BA3"/>
    <w:rsid w:val="00C57F0B"/>
    <w:rsid w:val="00C60310"/>
    <w:rsid w:val="00C6039E"/>
    <w:rsid w:val="00C62A41"/>
    <w:rsid w:val="00C62D9F"/>
    <w:rsid w:val="00C6501A"/>
    <w:rsid w:val="00C651D3"/>
    <w:rsid w:val="00C65356"/>
    <w:rsid w:val="00C65C6B"/>
    <w:rsid w:val="00C66AD0"/>
    <w:rsid w:val="00C67AC4"/>
    <w:rsid w:val="00C67EAF"/>
    <w:rsid w:val="00C70D33"/>
    <w:rsid w:val="00C71BFA"/>
    <w:rsid w:val="00C7361A"/>
    <w:rsid w:val="00C73664"/>
    <w:rsid w:val="00C73962"/>
    <w:rsid w:val="00C75993"/>
    <w:rsid w:val="00C75FA1"/>
    <w:rsid w:val="00C76743"/>
    <w:rsid w:val="00C76D3C"/>
    <w:rsid w:val="00C77994"/>
    <w:rsid w:val="00C77D0F"/>
    <w:rsid w:val="00C81164"/>
    <w:rsid w:val="00C81516"/>
    <w:rsid w:val="00C81AAC"/>
    <w:rsid w:val="00C81B68"/>
    <w:rsid w:val="00C82BBF"/>
    <w:rsid w:val="00C8320A"/>
    <w:rsid w:val="00C83ED8"/>
    <w:rsid w:val="00C84B8F"/>
    <w:rsid w:val="00C855FE"/>
    <w:rsid w:val="00C902FA"/>
    <w:rsid w:val="00C90942"/>
    <w:rsid w:val="00C90DE7"/>
    <w:rsid w:val="00C92449"/>
    <w:rsid w:val="00C92478"/>
    <w:rsid w:val="00C92CAD"/>
    <w:rsid w:val="00C92FD8"/>
    <w:rsid w:val="00C93B8F"/>
    <w:rsid w:val="00C94507"/>
    <w:rsid w:val="00C94A53"/>
    <w:rsid w:val="00C95A82"/>
    <w:rsid w:val="00C967D4"/>
    <w:rsid w:val="00C96E20"/>
    <w:rsid w:val="00CA16D3"/>
    <w:rsid w:val="00CA315B"/>
    <w:rsid w:val="00CA4549"/>
    <w:rsid w:val="00CA4796"/>
    <w:rsid w:val="00CA4A57"/>
    <w:rsid w:val="00CA530A"/>
    <w:rsid w:val="00CA7921"/>
    <w:rsid w:val="00CA7A3F"/>
    <w:rsid w:val="00CA7A6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A4"/>
    <w:rsid w:val="00CC41AC"/>
    <w:rsid w:val="00CC48EE"/>
    <w:rsid w:val="00CC493E"/>
    <w:rsid w:val="00CC5551"/>
    <w:rsid w:val="00CC5840"/>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EBD"/>
    <w:rsid w:val="00CE252C"/>
    <w:rsid w:val="00CE3490"/>
    <w:rsid w:val="00CE3D2E"/>
    <w:rsid w:val="00CE4186"/>
    <w:rsid w:val="00CE451A"/>
    <w:rsid w:val="00CE6331"/>
    <w:rsid w:val="00CE67CC"/>
    <w:rsid w:val="00CF2A27"/>
    <w:rsid w:val="00CF38D2"/>
    <w:rsid w:val="00CF3E71"/>
    <w:rsid w:val="00CF404B"/>
    <w:rsid w:val="00CF5C71"/>
    <w:rsid w:val="00CF65AF"/>
    <w:rsid w:val="00CF7112"/>
    <w:rsid w:val="00CF736D"/>
    <w:rsid w:val="00D01C55"/>
    <w:rsid w:val="00D020F0"/>
    <w:rsid w:val="00D02C84"/>
    <w:rsid w:val="00D06779"/>
    <w:rsid w:val="00D071CE"/>
    <w:rsid w:val="00D07F53"/>
    <w:rsid w:val="00D102F1"/>
    <w:rsid w:val="00D10877"/>
    <w:rsid w:val="00D126F9"/>
    <w:rsid w:val="00D12BD3"/>
    <w:rsid w:val="00D131B2"/>
    <w:rsid w:val="00D133BC"/>
    <w:rsid w:val="00D138A4"/>
    <w:rsid w:val="00D14E14"/>
    <w:rsid w:val="00D158A4"/>
    <w:rsid w:val="00D1596D"/>
    <w:rsid w:val="00D1601B"/>
    <w:rsid w:val="00D16EA6"/>
    <w:rsid w:val="00D17C47"/>
    <w:rsid w:val="00D20EF0"/>
    <w:rsid w:val="00D210D1"/>
    <w:rsid w:val="00D21A64"/>
    <w:rsid w:val="00D21ECC"/>
    <w:rsid w:val="00D224C7"/>
    <w:rsid w:val="00D22E79"/>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4054"/>
    <w:rsid w:val="00D36425"/>
    <w:rsid w:val="00D36C53"/>
    <w:rsid w:val="00D3712F"/>
    <w:rsid w:val="00D37273"/>
    <w:rsid w:val="00D40189"/>
    <w:rsid w:val="00D41D4D"/>
    <w:rsid w:val="00D41EA8"/>
    <w:rsid w:val="00D41EB1"/>
    <w:rsid w:val="00D42C4E"/>
    <w:rsid w:val="00D43583"/>
    <w:rsid w:val="00D43B05"/>
    <w:rsid w:val="00D46F37"/>
    <w:rsid w:val="00D47138"/>
    <w:rsid w:val="00D50123"/>
    <w:rsid w:val="00D517D5"/>
    <w:rsid w:val="00D53236"/>
    <w:rsid w:val="00D55DD3"/>
    <w:rsid w:val="00D56031"/>
    <w:rsid w:val="00D573E4"/>
    <w:rsid w:val="00D606A8"/>
    <w:rsid w:val="00D6270E"/>
    <w:rsid w:val="00D63D90"/>
    <w:rsid w:val="00D64E32"/>
    <w:rsid w:val="00D65877"/>
    <w:rsid w:val="00D65A1B"/>
    <w:rsid w:val="00D65D9A"/>
    <w:rsid w:val="00D65F7A"/>
    <w:rsid w:val="00D715B9"/>
    <w:rsid w:val="00D7208A"/>
    <w:rsid w:val="00D72405"/>
    <w:rsid w:val="00D77FE1"/>
    <w:rsid w:val="00D80C87"/>
    <w:rsid w:val="00D80FDF"/>
    <w:rsid w:val="00D82084"/>
    <w:rsid w:val="00D83538"/>
    <w:rsid w:val="00D838F7"/>
    <w:rsid w:val="00D83E00"/>
    <w:rsid w:val="00D83ED2"/>
    <w:rsid w:val="00D84F9D"/>
    <w:rsid w:val="00D85192"/>
    <w:rsid w:val="00D85754"/>
    <w:rsid w:val="00D85A10"/>
    <w:rsid w:val="00D85EBD"/>
    <w:rsid w:val="00D8610C"/>
    <w:rsid w:val="00D87B87"/>
    <w:rsid w:val="00D932DA"/>
    <w:rsid w:val="00D93794"/>
    <w:rsid w:val="00D9545C"/>
    <w:rsid w:val="00D95B98"/>
    <w:rsid w:val="00D96709"/>
    <w:rsid w:val="00D96762"/>
    <w:rsid w:val="00D96F44"/>
    <w:rsid w:val="00D96F6D"/>
    <w:rsid w:val="00D97E93"/>
    <w:rsid w:val="00DA1ACD"/>
    <w:rsid w:val="00DA1DEC"/>
    <w:rsid w:val="00DA2098"/>
    <w:rsid w:val="00DA290D"/>
    <w:rsid w:val="00DA29CB"/>
    <w:rsid w:val="00DA2BBD"/>
    <w:rsid w:val="00DA35FF"/>
    <w:rsid w:val="00DA4065"/>
    <w:rsid w:val="00DA420F"/>
    <w:rsid w:val="00DA4FF0"/>
    <w:rsid w:val="00DA54F7"/>
    <w:rsid w:val="00DA5D14"/>
    <w:rsid w:val="00DA6215"/>
    <w:rsid w:val="00DA7E98"/>
    <w:rsid w:val="00DB0C0F"/>
    <w:rsid w:val="00DB1C28"/>
    <w:rsid w:val="00DB221E"/>
    <w:rsid w:val="00DB2564"/>
    <w:rsid w:val="00DB3385"/>
    <w:rsid w:val="00DB411F"/>
    <w:rsid w:val="00DB5B9D"/>
    <w:rsid w:val="00DB6AF3"/>
    <w:rsid w:val="00DB7012"/>
    <w:rsid w:val="00DB7623"/>
    <w:rsid w:val="00DB7787"/>
    <w:rsid w:val="00DB7D17"/>
    <w:rsid w:val="00DB7E1B"/>
    <w:rsid w:val="00DC0A48"/>
    <w:rsid w:val="00DC28BF"/>
    <w:rsid w:val="00DC2951"/>
    <w:rsid w:val="00DC3DF1"/>
    <w:rsid w:val="00DC4300"/>
    <w:rsid w:val="00DC4633"/>
    <w:rsid w:val="00DC4EC6"/>
    <w:rsid w:val="00DC52DD"/>
    <w:rsid w:val="00DC6A92"/>
    <w:rsid w:val="00DC6A94"/>
    <w:rsid w:val="00DC6B55"/>
    <w:rsid w:val="00DC6D25"/>
    <w:rsid w:val="00DC6FC6"/>
    <w:rsid w:val="00DC714A"/>
    <w:rsid w:val="00DD0138"/>
    <w:rsid w:val="00DD08BA"/>
    <w:rsid w:val="00DD09E5"/>
    <w:rsid w:val="00DD1783"/>
    <w:rsid w:val="00DD1C0B"/>
    <w:rsid w:val="00DD3866"/>
    <w:rsid w:val="00DD40B4"/>
    <w:rsid w:val="00DD4EEA"/>
    <w:rsid w:val="00DD5247"/>
    <w:rsid w:val="00DD707D"/>
    <w:rsid w:val="00DD7394"/>
    <w:rsid w:val="00DE0A17"/>
    <w:rsid w:val="00DE0F9E"/>
    <w:rsid w:val="00DE0FEA"/>
    <w:rsid w:val="00DE1C30"/>
    <w:rsid w:val="00DE2C01"/>
    <w:rsid w:val="00DE54C2"/>
    <w:rsid w:val="00DE5C3C"/>
    <w:rsid w:val="00DF0C0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519D"/>
    <w:rsid w:val="00E06805"/>
    <w:rsid w:val="00E07F7C"/>
    <w:rsid w:val="00E10929"/>
    <w:rsid w:val="00E10AC8"/>
    <w:rsid w:val="00E10FE9"/>
    <w:rsid w:val="00E1110E"/>
    <w:rsid w:val="00E11F5D"/>
    <w:rsid w:val="00E11FEF"/>
    <w:rsid w:val="00E1383F"/>
    <w:rsid w:val="00E14DC8"/>
    <w:rsid w:val="00E16DE1"/>
    <w:rsid w:val="00E17B6C"/>
    <w:rsid w:val="00E17FB4"/>
    <w:rsid w:val="00E20942"/>
    <w:rsid w:val="00E20EF8"/>
    <w:rsid w:val="00E22708"/>
    <w:rsid w:val="00E23115"/>
    <w:rsid w:val="00E249C7"/>
    <w:rsid w:val="00E249C9"/>
    <w:rsid w:val="00E324A9"/>
    <w:rsid w:val="00E32EA3"/>
    <w:rsid w:val="00E33F85"/>
    <w:rsid w:val="00E341E6"/>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73D4"/>
    <w:rsid w:val="00E52C55"/>
    <w:rsid w:val="00E54A83"/>
    <w:rsid w:val="00E551D7"/>
    <w:rsid w:val="00E552F4"/>
    <w:rsid w:val="00E56AA0"/>
    <w:rsid w:val="00E56FB2"/>
    <w:rsid w:val="00E5706E"/>
    <w:rsid w:val="00E572F7"/>
    <w:rsid w:val="00E60706"/>
    <w:rsid w:val="00E60925"/>
    <w:rsid w:val="00E613A4"/>
    <w:rsid w:val="00E617C8"/>
    <w:rsid w:val="00E61B5E"/>
    <w:rsid w:val="00E62E05"/>
    <w:rsid w:val="00E6490F"/>
    <w:rsid w:val="00E64A9E"/>
    <w:rsid w:val="00E65E5D"/>
    <w:rsid w:val="00E66652"/>
    <w:rsid w:val="00E67549"/>
    <w:rsid w:val="00E706DB"/>
    <w:rsid w:val="00E70821"/>
    <w:rsid w:val="00E71E45"/>
    <w:rsid w:val="00E73186"/>
    <w:rsid w:val="00E73A12"/>
    <w:rsid w:val="00E7443D"/>
    <w:rsid w:val="00E751E4"/>
    <w:rsid w:val="00E75AED"/>
    <w:rsid w:val="00E76751"/>
    <w:rsid w:val="00E81E59"/>
    <w:rsid w:val="00E83314"/>
    <w:rsid w:val="00E8360A"/>
    <w:rsid w:val="00E83701"/>
    <w:rsid w:val="00E84F61"/>
    <w:rsid w:val="00E85585"/>
    <w:rsid w:val="00E8711E"/>
    <w:rsid w:val="00E873EF"/>
    <w:rsid w:val="00E87DA4"/>
    <w:rsid w:val="00E915AF"/>
    <w:rsid w:val="00E918DD"/>
    <w:rsid w:val="00E91C76"/>
    <w:rsid w:val="00E921D8"/>
    <w:rsid w:val="00E943FC"/>
    <w:rsid w:val="00E94C00"/>
    <w:rsid w:val="00E96CE7"/>
    <w:rsid w:val="00E97287"/>
    <w:rsid w:val="00E979A4"/>
    <w:rsid w:val="00E97B57"/>
    <w:rsid w:val="00E97EB0"/>
    <w:rsid w:val="00E97FE0"/>
    <w:rsid w:val="00EA0DDA"/>
    <w:rsid w:val="00EA143B"/>
    <w:rsid w:val="00EA1972"/>
    <w:rsid w:val="00EA1E09"/>
    <w:rsid w:val="00EA202C"/>
    <w:rsid w:val="00EA2050"/>
    <w:rsid w:val="00EA2610"/>
    <w:rsid w:val="00EA3244"/>
    <w:rsid w:val="00EA4EBE"/>
    <w:rsid w:val="00EA5011"/>
    <w:rsid w:val="00EA58BA"/>
    <w:rsid w:val="00EA5D0C"/>
    <w:rsid w:val="00EA7829"/>
    <w:rsid w:val="00EB0A57"/>
    <w:rsid w:val="00EB1B73"/>
    <w:rsid w:val="00EB22F4"/>
    <w:rsid w:val="00EB271F"/>
    <w:rsid w:val="00EB343E"/>
    <w:rsid w:val="00EB3FAE"/>
    <w:rsid w:val="00EB4C5B"/>
    <w:rsid w:val="00EB5F2C"/>
    <w:rsid w:val="00EB6087"/>
    <w:rsid w:val="00EB621B"/>
    <w:rsid w:val="00EB693F"/>
    <w:rsid w:val="00EB7404"/>
    <w:rsid w:val="00EB75F2"/>
    <w:rsid w:val="00EB76B8"/>
    <w:rsid w:val="00EB7CD2"/>
    <w:rsid w:val="00EB7D42"/>
    <w:rsid w:val="00EC05C3"/>
    <w:rsid w:val="00EC1607"/>
    <w:rsid w:val="00EC1ABA"/>
    <w:rsid w:val="00EC27E0"/>
    <w:rsid w:val="00EC41B4"/>
    <w:rsid w:val="00EC448B"/>
    <w:rsid w:val="00EC49E1"/>
    <w:rsid w:val="00EC615A"/>
    <w:rsid w:val="00EC64F4"/>
    <w:rsid w:val="00EC64F5"/>
    <w:rsid w:val="00EC6ADE"/>
    <w:rsid w:val="00EC76FF"/>
    <w:rsid w:val="00ED0469"/>
    <w:rsid w:val="00ED117C"/>
    <w:rsid w:val="00ED1E10"/>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477A"/>
    <w:rsid w:val="00EE4960"/>
    <w:rsid w:val="00EE5069"/>
    <w:rsid w:val="00EE5380"/>
    <w:rsid w:val="00EE55AA"/>
    <w:rsid w:val="00EE5ECC"/>
    <w:rsid w:val="00EE613B"/>
    <w:rsid w:val="00EE6B89"/>
    <w:rsid w:val="00EE7C15"/>
    <w:rsid w:val="00EF049C"/>
    <w:rsid w:val="00EF1ADB"/>
    <w:rsid w:val="00EF37CF"/>
    <w:rsid w:val="00EF3D4C"/>
    <w:rsid w:val="00EF4602"/>
    <w:rsid w:val="00EF74E7"/>
    <w:rsid w:val="00F000E6"/>
    <w:rsid w:val="00F00BF6"/>
    <w:rsid w:val="00F01D0C"/>
    <w:rsid w:val="00F02F3E"/>
    <w:rsid w:val="00F058EE"/>
    <w:rsid w:val="00F06396"/>
    <w:rsid w:val="00F0728B"/>
    <w:rsid w:val="00F1179E"/>
    <w:rsid w:val="00F11FEB"/>
    <w:rsid w:val="00F125E7"/>
    <w:rsid w:val="00F1286C"/>
    <w:rsid w:val="00F12B88"/>
    <w:rsid w:val="00F139FF"/>
    <w:rsid w:val="00F14FBA"/>
    <w:rsid w:val="00F15523"/>
    <w:rsid w:val="00F159DA"/>
    <w:rsid w:val="00F15ABC"/>
    <w:rsid w:val="00F16999"/>
    <w:rsid w:val="00F17154"/>
    <w:rsid w:val="00F1725E"/>
    <w:rsid w:val="00F20735"/>
    <w:rsid w:val="00F207E7"/>
    <w:rsid w:val="00F207F1"/>
    <w:rsid w:val="00F21115"/>
    <w:rsid w:val="00F2113B"/>
    <w:rsid w:val="00F219A2"/>
    <w:rsid w:val="00F21A5C"/>
    <w:rsid w:val="00F2232C"/>
    <w:rsid w:val="00F227E5"/>
    <w:rsid w:val="00F23082"/>
    <w:rsid w:val="00F234F2"/>
    <w:rsid w:val="00F238B8"/>
    <w:rsid w:val="00F2446B"/>
    <w:rsid w:val="00F3148E"/>
    <w:rsid w:val="00F32C10"/>
    <w:rsid w:val="00F33317"/>
    <w:rsid w:val="00F34B7E"/>
    <w:rsid w:val="00F34CC0"/>
    <w:rsid w:val="00F350B4"/>
    <w:rsid w:val="00F35A02"/>
    <w:rsid w:val="00F35F5E"/>
    <w:rsid w:val="00F35FF3"/>
    <w:rsid w:val="00F37618"/>
    <w:rsid w:val="00F3798C"/>
    <w:rsid w:val="00F403B4"/>
    <w:rsid w:val="00F40494"/>
    <w:rsid w:val="00F4059B"/>
    <w:rsid w:val="00F408C1"/>
    <w:rsid w:val="00F40A51"/>
    <w:rsid w:val="00F41418"/>
    <w:rsid w:val="00F42D4C"/>
    <w:rsid w:val="00F430F7"/>
    <w:rsid w:val="00F43138"/>
    <w:rsid w:val="00F43958"/>
    <w:rsid w:val="00F44017"/>
    <w:rsid w:val="00F45A34"/>
    <w:rsid w:val="00F47123"/>
    <w:rsid w:val="00F50213"/>
    <w:rsid w:val="00F5323A"/>
    <w:rsid w:val="00F53492"/>
    <w:rsid w:val="00F5364C"/>
    <w:rsid w:val="00F5428A"/>
    <w:rsid w:val="00F54E0D"/>
    <w:rsid w:val="00F552C5"/>
    <w:rsid w:val="00F565A9"/>
    <w:rsid w:val="00F56E7E"/>
    <w:rsid w:val="00F60C10"/>
    <w:rsid w:val="00F61BC8"/>
    <w:rsid w:val="00F61E9C"/>
    <w:rsid w:val="00F62110"/>
    <w:rsid w:val="00F62C3B"/>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76AC"/>
    <w:rsid w:val="00F800BC"/>
    <w:rsid w:val="00F801A6"/>
    <w:rsid w:val="00F81075"/>
    <w:rsid w:val="00F818A0"/>
    <w:rsid w:val="00F824C2"/>
    <w:rsid w:val="00F82926"/>
    <w:rsid w:val="00F8363B"/>
    <w:rsid w:val="00F83DA4"/>
    <w:rsid w:val="00F849F1"/>
    <w:rsid w:val="00F86050"/>
    <w:rsid w:val="00F87BF5"/>
    <w:rsid w:val="00F87DB7"/>
    <w:rsid w:val="00F87FC7"/>
    <w:rsid w:val="00F907CC"/>
    <w:rsid w:val="00F90A0C"/>
    <w:rsid w:val="00F91524"/>
    <w:rsid w:val="00F931C1"/>
    <w:rsid w:val="00F94397"/>
    <w:rsid w:val="00F96325"/>
    <w:rsid w:val="00F96B5C"/>
    <w:rsid w:val="00F96F34"/>
    <w:rsid w:val="00FA00E2"/>
    <w:rsid w:val="00FA0BD5"/>
    <w:rsid w:val="00FA1404"/>
    <w:rsid w:val="00FA1C76"/>
    <w:rsid w:val="00FA2C1A"/>
    <w:rsid w:val="00FA3DAE"/>
    <w:rsid w:val="00FA4D2B"/>
    <w:rsid w:val="00FA54D5"/>
    <w:rsid w:val="00FA589C"/>
    <w:rsid w:val="00FA6DED"/>
    <w:rsid w:val="00FA74BC"/>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18B2"/>
    <w:rsid w:val="00FC1F0E"/>
    <w:rsid w:val="00FC3A89"/>
    <w:rsid w:val="00FC41EC"/>
    <w:rsid w:val="00FC45FE"/>
    <w:rsid w:val="00FC4B3C"/>
    <w:rsid w:val="00FC4FD2"/>
    <w:rsid w:val="00FC52DC"/>
    <w:rsid w:val="00FC5630"/>
    <w:rsid w:val="00FC7691"/>
    <w:rsid w:val="00FD000C"/>
    <w:rsid w:val="00FD003D"/>
    <w:rsid w:val="00FD0E96"/>
    <w:rsid w:val="00FD1C0C"/>
    <w:rsid w:val="00FD27AD"/>
    <w:rsid w:val="00FD567A"/>
    <w:rsid w:val="00FD5843"/>
    <w:rsid w:val="00FD738E"/>
    <w:rsid w:val="00FE1712"/>
    <w:rsid w:val="00FE2321"/>
    <w:rsid w:val="00FE3EC0"/>
    <w:rsid w:val="00FE485E"/>
    <w:rsid w:val="00FE4F56"/>
    <w:rsid w:val="00FE704D"/>
    <w:rsid w:val="00FE7554"/>
    <w:rsid w:val="00FF0499"/>
    <w:rsid w:val="00FF0A42"/>
    <w:rsid w:val="00FF2202"/>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93B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773"/>
    <w:rPr>
      <w:snapToGrid w:val="0"/>
      <w:sz w:val="24"/>
      <w:lang w:val="en-GB" w:eastAsia="en-US"/>
    </w:rPr>
  </w:style>
  <w:style w:type="paragraph" w:styleId="1">
    <w:name w:val="heading 1"/>
    <w:basedOn w:val="a"/>
    <w:next w:val="a"/>
    <w:link w:val="10"/>
    <w:uiPriority w:val="9"/>
    <w:qFormat/>
    <w:rsid w:val="006E1FED"/>
    <w:pPr>
      <w:keepNext/>
      <w:spacing w:before="240" w:after="60"/>
      <w:outlineLvl w:val="0"/>
    </w:pPr>
    <w:rPr>
      <w:b/>
      <w:snapToGrid/>
      <w:color w:val="0070C0"/>
      <w:sz w:val="26"/>
      <w:szCs w:val="26"/>
      <w:lang w:val="bg-BG" w:eastAsia="bg-BG"/>
    </w:rPr>
  </w:style>
  <w:style w:type="paragraph" w:styleId="2">
    <w:name w:val="heading 2"/>
    <w:basedOn w:val="a"/>
    <w:next w:val="a"/>
    <w:link w:val="20"/>
    <w:semiHidden/>
    <w:unhideWhenUsed/>
    <w:qFormat/>
    <w:rsid w:val="006E1FED"/>
    <w:pPr>
      <w:keepNext/>
      <w:spacing w:before="240" w:after="60"/>
      <w:outlineLvl w:val="1"/>
    </w:pPr>
    <w:rPr>
      <w:b/>
      <w:snapToGrid/>
      <w:color w:val="0070C0"/>
      <w:szCs w:val="24"/>
      <w:lang w:val="bg-BG" w:eastAsia="bg-BG"/>
    </w:rPr>
  </w:style>
  <w:style w:type="paragraph" w:styleId="3">
    <w:name w:val="heading 3"/>
    <w:basedOn w:val="a"/>
    <w:next w:val="a"/>
    <w:link w:val="30"/>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6">
    <w:name w:val="heading 6"/>
    <w:basedOn w:val="a"/>
    <w:next w:val="a"/>
    <w:link w:val="60"/>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aliases w:val="Footnote symbol"/>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link w:val="a8"/>
    <w:uiPriority w:val="99"/>
    <w:rsid w:val="006B432E"/>
    <w:pPr>
      <w:tabs>
        <w:tab w:val="center" w:pos="4536"/>
        <w:tab w:val="right" w:pos="9072"/>
      </w:tabs>
    </w:pPr>
  </w:style>
  <w:style w:type="character" w:styleId="a9">
    <w:name w:val="page number"/>
    <w:basedOn w:val="a0"/>
    <w:rsid w:val="006B432E"/>
  </w:style>
  <w:style w:type="paragraph" w:styleId="aa">
    <w:name w:val="header"/>
    <w:basedOn w:val="a"/>
    <w:link w:val="ab"/>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c">
    <w:name w:val="Body Text"/>
    <w:basedOn w:val="a"/>
    <w:link w:val="ad"/>
    <w:uiPriority w:val="99"/>
    <w:rsid w:val="00CD0F10"/>
    <w:rPr>
      <w:snapToGrid/>
      <w:sz w:val="22"/>
      <w:lang w:val="bg-BG" w:eastAsia="bg-BG"/>
    </w:rPr>
  </w:style>
  <w:style w:type="paragraph" w:styleId="ae">
    <w:name w:val="Balloon Text"/>
    <w:basedOn w:val="a"/>
    <w:link w:val="af"/>
    <w:uiPriority w:val="99"/>
    <w:semiHidden/>
    <w:rsid w:val="00A86326"/>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f0">
    <w:name w:val="Hyperlink"/>
    <w:uiPriority w:val="99"/>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f1">
    <w:name w:val="annotation reference"/>
    <w:semiHidden/>
    <w:rsid w:val="00692E89"/>
    <w:rPr>
      <w:sz w:val="16"/>
      <w:szCs w:val="16"/>
    </w:rPr>
  </w:style>
  <w:style w:type="paragraph" w:styleId="af2">
    <w:name w:val="annotation text"/>
    <w:basedOn w:val="a"/>
    <w:link w:val="af3"/>
    <w:rsid w:val="00692E89"/>
    <w:rPr>
      <w:sz w:val="20"/>
    </w:rPr>
  </w:style>
  <w:style w:type="paragraph" w:styleId="af4">
    <w:name w:val="annotation subject"/>
    <w:basedOn w:val="af2"/>
    <w:next w:val="af2"/>
    <w:link w:val="af5"/>
    <w:uiPriority w:val="99"/>
    <w:semiHidden/>
    <w:rsid w:val="00692E89"/>
    <w:rPr>
      <w:b/>
      <w:bCs/>
    </w:rPr>
  </w:style>
  <w:style w:type="character" w:customStyle="1" w:styleId="ab">
    <w:name w:val="Горен колонтитул Знак"/>
    <w:link w:val="aa"/>
    <w:uiPriority w:val="99"/>
    <w:rsid w:val="003E7C1B"/>
    <w:rPr>
      <w:snapToGrid w:val="0"/>
      <w:sz w:val="24"/>
      <w:lang w:val="en-GB" w:eastAsia="en-US" w:bidi="ar-SA"/>
    </w:rPr>
  </w:style>
  <w:style w:type="paragraph" w:customStyle="1" w:styleId="Heading11">
    <w:name w:val="Heading 11"/>
    <w:basedOn w:val="af6"/>
    <w:next w:val="a"/>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af6"/>
    <w:next w:val="a"/>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a"/>
    <w:next w:val="a"/>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a"/>
    <w:next w:val="a"/>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a2"/>
    <w:uiPriority w:val="99"/>
    <w:semiHidden/>
    <w:unhideWhenUsed/>
    <w:rsid w:val="006E1FED"/>
  </w:style>
  <w:style w:type="character" w:customStyle="1" w:styleId="10">
    <w:name w:val="Заглавие 1 Знак"/>
    <w:link w:val="1"/>
    <w:uiPriority w:val="9"/>
    <w:rsid w:val="006E1FED"/>
    <w:rPr>
      <w:rFonts w:ascii="Times New Roman" w:hAnsi="Times New Roman" w:cs="Times New Roman"/>
      <w:b/>
      <w:color w:val="0070C0"/>
      <w:sz w:val="26"/>
      <w:szCs w:val="26"/>
    </w:rPr>
  </w:style>
  <w:style w:type="character" w:customStyle="1" w:styleId="20">
    <w:name w:val="Заглавие 2 Знак"/>
    <w:link w:val="2"/>
    <w:rsid w:val="006E1FED"/>
    <w:rPr>
      <w:rFonts w:ascii="Times New Roman" w:hAnsi="Times New Roman" w:cs="Times New Roman"/>
      <w:b/>
      <w:color w:val="0070C0"/>
      <w:sz w:val="24"/>
      <w:szCs w:val="24"/>
    </w:rPr>
  </w:style>
  <w:style w:type="character" w:customStyle="1" w:styleId="30">
    <w:name w:val="Заглавие 3 Знак"/>
    <w:link w:val="3"/>
    <w:uiPriority w:val="9"/>
    <w:semiHidden/>
    <w:rsid w:val="006E1FED"/>
    <w:rPr>
      <w:rFonts w:ascii="Calibri Light" w:eastAsia="Times New Roman" w:hAnsi="Calibri Light" w:cs="Times New Roman"/>
      <w:b/>
      <w:bCs/>
      <w:color w:val="5B9BD5"/>
    </w:rPr>
  </w:style>
  <w:style w:type="character" w:customStyle="1" w:styleId="60">
    <w:name w:val="Заглавие 6 Знак"/>
    <w:link w:val="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a"/>
    <w:next w:val="af6"/>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rsid w:val="006E1FED"/>
    <w:rPr>
      <w:snapToGrid w:val="0"/>
      <w:lang w:val="en-GB" w:eastAsia="en-US"/>
    </w:rPr>
  </w:style>
  <w:style w:type="character" w:customStyle="1" w:styleId="af">
    <w:name w:val="Изнесен текст Знак"/>
    <w:link w:val="ae"/>
    <w:uiPriority w:val="99"/>
    <w:semiHidden/>
    <w:rsid w:val="006E1FED"/>
    <w:rPr>
      <w:rFonts w:ascii="Tahoma" w:hAnsi="Tahoma" w:cs="Tahoma"/>
      <w:snapToGrid w:val="0"/>
      <w:sz w:val="16"/>
      <w:szCs w:val="16"/>
      <w:lang w:val="en-GB" w:eastAsia="en-US"/>
    </w:rPr>
  </w:style>
  <w:style w:type="character" w:customStyle="1" w:styleId="a8">
    <w:name w:val="Долен колонтитул Знак"/>
    <w:link w:val="a7"/>
    <w:uiPriority w:val="99"/>
    <w:rsid w:val="006E1FED"/>
    <w:rPr>
      <w:snapToGrid w:val="0"/>
      <w:sz w:val="24"/>
      <w:lang w:val="en-GB" w:eastAsia="en-US"/>
    </w:rPr>
  </w:style>
  <w:style w:type="table" w:customStyle="1" w:styleId="TableGrid1">
    <w:name w:val="Table Grid1"/>
    <w:basedOn w:val="a1"/>
    <w:next w:val="a6"/>
    <w:rsid w:val="006E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Текст на коментар Знак"/>
    <w:link w:val="af2"/>
    <w:rsid w:val="006E1FED"/>
    <w:rPr>
      <w:snapToGrid w:val="0"/>
      <w:lang w:val="en-GB" w:eastAsia="en-US"/>
    </w:rPr>
  </w:style>
  <w:style w:type="character" w:customStyle="1" w:styleId="af5">
    <w:name w:val="Предмет на коментар Знак"/>
    <w:link w:val="af4"/>
    <w:uiPriority w:val="99"/>
    <w:semiHidden/>
    <w:rsid w:val="006E1FED"/>
    <w:rPr>
      <w:b/>
      <w:bCs/>
      <w:snapToGrid w:val="0"/>
      <w:lang w:val="en-GB" w:eastAsia="en-US"/>
    </w:rPr>
  </w:style>
  <w:style w:type="paragraph" w:customStyle="1" w:styleId="TOC61">
    <w:name w:val="TOC 61"/>
    <w:basedOn w:val="a"/>
    <w:next w:val="a"/>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ac"/>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a"/>
    <w:rsid w:val="006E1FED"/>
    <w:pPr>
      <w:widowControl w:val="0"/>
      <w:suppressLineNumbers/>
      <w:suppressAutoHyphens/>
    </w:pPr>
    <w:rPr>
      <w:rFonts w:eastAsia="HG Mincho Light J"/>
      <w:snapToGrid/>
      <w:color w:val="000000"/>
      <w:lang w:val="en-US" w:eastAsia="bg-BG"/>
    </w:rPr>
  </w:style>
  <w:style w:type="character" w:styleId="af7">
    <w:name w:val="Strong"/>
    <w:qFormat/>
    <w:rsid w:val="006E1FED"/>
    <w:rPr>
      <w:b/>
      <w:bCs/>
    </w:rPr>
  </w:style>
  <w:style w:type="paragraph" w:customStyle="1" w:styleId="tableheading">
    <w:name w:val="tableheading"/>
    <w:basedOn w:val="a"/>
    <w:rsid w:val="006E1FED"/>
    <w:pPr>
      <w:spacing w:before="100" w:beforeAutospacing="1" w:after="100" w:afterAutospacing="1"/>
    </w:pPr>
    <w:rPr>
      <w:snapToGrid/>
      <w:szCs w:val="24"/>
      <w:lang w:val="bg-BG" w:eastAsia="bg-BG"/>
    </w:rPr>
  </w:style>
  <w:style w:type="paragraph" w:customStyle="1" w:styleId="tablecontents0">
    <w:name w:val="tablecontents"/>
    <w:basedOn w:val="a"/>
    <w:rsid w:val="006E1FED"/>
    <w:pPr>
      <w:spacing w:before="100" w:beforeAutospacing="1" w:after="100" w:afterAutospacing="1"/>
    </w:pPr>
    <w:rPr>
      <w:snapToGrid/>
      <w:szCs w:val="24"/>
      <w:lang w:val="bg-BG" w:eastAsia="bg-BG"/>
    </w:rPr>
  </w:style>
  <w:style w:type="character" w:customStyle="1" w:styleId="ad">
    <w:name w:val="Основен текст Знак"/>
    <w:link w:val="ac"/>
    <w:uiPriority w:val="99"/>
    <w:rsid w:val="006E1FED"/>
    <w:rPr>
      <w:sz w:val="22"/>
    </w:rPr>
  </w:style>
  <w:style w:type="paragraph" w:styleId="af8">
    <w:name w:val="Title"/>
    <w:basedOn w:val="a"/>
    <w:next w:val="a"/>
    <w:link w:val="af9"/>
    <w:qFormat/>
    <w:rsid w:val="006E1FED"/>
    <w:pPr>
      <w:spacing w:after="480"/>
      <w:jc w:val="center"/>
    </w:pPr>
    <w:rPr>
      <w:b/>
      <w:sz w:val="48"/>
    </w:rPr>
  </w:style>
  <w:style w:type="character" w:customStyle="1" w:styleId="af9">
    <w:name w:val="Заглавие Знак"/>
    <w:link w:val="af8"/>
    <w:rsid w:val="006E1FED"/>
    <w:rPr>
      <w:b/>
      <w:snapToGrid w:val="0"/>
      <w:sz w:val="48"/>
      <w:lang w:val="en-GB" w:eastAsia="en-US"/>
    </w:rPr>
  </w:style>
  <w:style w:type="paragraph" w:customStyle="1" w:styleId="Guidelines1">
    <w:name w:val="Guidelines 1"/>
    <w:basedOn w:val="1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a"/>
    <w:next w:val="a"/>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a"/>
    <w:next w:val="a"/>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a"/>
    <w:next w:val="a"/>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1"/>
    <w:next w:val="a"/>
    <w:uiPriority w:val="39"/>
    <w:unhideWhenUsed/>
    <w:qFormat/>
    <w:rsid w:val="006E1FED"/>
  </w:style>
  <w:style w:type="paragraph" w:customStyle="1" w:styleId="TOC21">
    <w:name w:val="TOC 21"/>
    <w:basedOn w:val="a"/>
    <w:next w:val="a"/>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a"/>
    <w:next w:val="a"/>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a"/>
    <w:next w:val="a"/>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a"/>
    <w:next w:val="a"/>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a"/>
    <w:next w:val="a"/>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a"/>
    <w:next w:val="a"/>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a"/>
    <w:next w:val="a"/>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afa">
    <w:name w:val="Normal (Web)"/>
    <w:basedOn w:val="a"/>
    <w:rsid w:val="006E1FED"/>
    <w:pPr>
      <w:spacing w:before="100" w:beforeAutospacing="1" w:after="100" w:afterAutospacing="1"/>
    </w:pPr>
    <w:rPr>
      <w:snapToGrid/>
      <w:szCs w:val="24"/>
      <w:lang w:val="bg-BG" w:eastAsia="bg-BG"/>
    </w:rPr>
  </w:style>
  <w:style w:type="paragraph" w:customStyle="1" w:styleId="BodyText31">
    <w:name w:val="Body Text 31"/>
    <w:basedOn w:val="a"/>
    <w:next w:val="31"/>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afb">
    <w:name w:val="List Bullet"/>
    <w:basedOn w:val="a"/>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a"/>
    <w:rsid w:val="006E1FED"/>
    <w:pPr>
      <w:numPr>
        <w:numId w:val="36"/>
      </w:numPr>
    </w:pPr>
    <w:rPr>
      <w:b/>
      <w:szCs w:val="24"/>
      <w:lang w:val="bg-BG"/>
    </w:rPr>
  </w:style>
  <w:style w:type="paragraph" w:customStyle="1" w:styleId="Guidelines2">
    <w:name w:val="Guidelines 2"/>
    <w:basedOn w:val="a"/>
    <w:rsid w:val="006E1FED"/>
    <w:pPr>
      <w:spacing w:before="240" w:after="240"/>
      <w:jc w:val="both"/>
    </w:pPr>
    <w:rPr>
      <w:b/>
      <w:smallCaps/>
    </w:rPr>
  </w:style>
  <w:style w:type="paragraph" w:customStyle="1" w:styleId="firstline">
    <w:name w:val="firstline"/>
    <w:basedOn w:val="a"/>
    <w:rsid w:val="006E1FED"/>
    <w:pPr>
      <w:spacing w:line="240" w:lineRule="atLeast"/>
      <w:ind w:firstLine="640"/>
      <w:jc w:val="both"/>
    </w:pPr>
    <w:rPr>
      <w:snapToGrid/>
      <w:color w:val="000000"/>
      <w:szCs w:val="24"/>
      <w:lang w:val="bg-BG" w:eastAsia="bg-BG"/>
    </w:rPr>
  </w:style>
  <w:style w:type="paragraph" w:customStyle="1" w:styleId="Clause">
    <w:name w:val="Clause"/>
    <w:basedOn w:val="a"/>
    <w:autoRedefine/>
    <w:rsid w:val="006E1FED"/>
    <w:pPr>
      <w:numPr>
        <w:numId w:val="41"/>
      </w:numPr>
      <w:spacing w:after="120"/>
      <w:jc w:val="both"/>
    </w:pPr>
    <w:rPr>
      <w:szCs w:val="24"/>
      <w:lang w:val="bg-BG"/>
    </w:rPr>
  </w:style>
  <w:style w:type="paragraph" w:customStyle="1" w:styleId="Revision1">
    <w:name w:val="Revision1"/>
    <w:next w:val="afc"/>
    <w:hidden/>
    <w:uiPriority w:val="99"/>
    <w:semiHidden/>
    <w:rsid w:val="006E1FED"/>
    <w:rPr>
      <w:rFonts w:ascii="Calibri" w:eastAsia="Calibri" w:hAnsi="Calibri"/>
      <w:sz w:val="22"/>
      <w:szCs w:val="22"/>
      <w:lang w:eastAsia="en-US"/>
    </w:rPr>
  </w:style>
  <w:style w:type="paragraph" w:styleId="af6">
    <w:name w:val="List Paragraph"/>
    <w:basedOn w:val="a"/>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11">
    <w:name w:val="toc 1"/>
    <w:basedOn w:val="a"/>
    <w:next w:val="a"/>
    <w:autoRedefine/>
    <w:rsid w:val="006E1FED"/>
  </w:style>
  <w:style w:type="paragraph" w:styleId="31">
    <w:name w:val="Body Text 3"/>
    <w:basedOn w:val="a"/>
    <w:link w:val="32"/>
    <w:rsid w:val="006E1FED"/>
    <w:pPr>
      <w:spacing w:after="120"/>
    </w:pPr>
    <w:rPr>
      <w:sz w:val="16"/>
      <w:szCs w:val="16"/>
    </w:rPr>
  </w:style>
  <w:style w:type="character" w:customStyle="1" w:styleId="32">
    <w:name w:val="Основен текст 3 Знак"/>
    <w:link w:val="31"/>
    <w:rsid w:val="006E1FED"/>
    <w:rPr>
      <w:snapToGrid w:val="0"/>
      <w:sz w:val="16"/>
      <w:szCs w:val="16"/>
      <w:lang w:val="en-GB" w:eastAsia="en-US"/>
    </w:rPr>
  </w:style>
  <w:style w:type="paragraph" w:styleId="afc">
    <w:name w:val="Revision"/>
    <w:hidden/>
    <w:uiPriority w:val="99"/>
    <w:semiHidden/>
    <w:rsid w:val="006E1FED"/>
    <w:rPr>
      <w:snapToGrid w:val="0"/>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773"/>
    <w:rPr>
      <w:snapToGrid w:val="0"/>
      <w:sz w:val="24"/>
      <w:lang w:val="en-GB" w:eastAsia="en-US"/>
    </w:rPr>
  </w:style>
  <w:style w:type="paragraph" w:styleId="1">
    <w:name w:val="heading 1"/>
    <w:basedOn w:val="a"/>
    <w:next w:val="a"/>
    <w:link w:val="10"/>
    <w:uiPriority w:val="9"/>
    <w:qFormat/>
    <w:rsid w:val="006E1FED"/>
    <w:pPr>
      <w:keepNext/>
      <w:spacing w:before="240" w:after="60"/>
      <w:outlineLvl w:val="0"/>
    </w:pPr>
    <w:rPr>
      <w:b/>
      <w:snapToGrid/>
      <w:color w:val="0070C0"/>
      <w:sz w:val="26"/>
      <w:szCs w:val="26"/>
      <w:lang w:val="bg-BG" w:eastAsia="bg-BG"/>
    </w:rPr>
  </w:style>
  <w:style w:type="paragraph" w:styleId="2">
    <w:name w:val="heading 2"/>
    <w:basedOn w:val="a"/>
    <w:next w:val="a"/>
    <w:link w:val="20"/>
    <w:semiHidden/>
    <w:unhideWhenUsed/>
    <w:qFormat/>
    <w:rsid w:val="006E1FED"/>
    <w:pPr>
      <w:keepNext/>
      <w:spacing w:before="240" w:after="60"/>
      <w:outlineLvl w:val="1"/>
    </w:pPr>
    <w:rPr>
      <w:b/>
      <w:snapToGrid/>
      <w:color w:val="0070C0"/>
      <w:szCs w:val="24"/>
      <w:lang w:val="bg-BG" w:eastAsia="bg-BG"/>
    </w:rPr>
  </w:style>
  <w:style w:type="paragraph" w:styleId="3">
    <w:name w:val="heading 3"/>
    <w:basedOn w:val="a"/>
    <w:next w:val="a"/>
    <w:link w:val="30"/>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6">
    <w:name w:val="heading 6"/>
    <w:basedOn w:val="a"/>
    <w:next w:val="a"/>
    <w:link w:val="60"/>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aliases w:val="Footnote symbol"/>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link w:val="a8"/>
    <w:uiPriority w:val="99"/>
    <w:rsid w:val="006B432E"/>
    <w:pPr>
      <w:tabs>
        <w:tab w:val="center" w:pos="4536"/>
        <w:tab w:val="right" w:pos="9072"/>
      </w:tabs>
    </w:pPr>
  </w:style>
  <w:style w:type="character" w:styleId="a9">
    <w:name w:val="page number"/>
    <w:basedOn w:val="a0"/>
    <w:rsid w:val="006B432E"/>
  </w:style>
  <w:style w:type="paragraph" w:styleId="aa">
    <w:name w:val="header"/>
    <w:basedOn w:val="a"/>
    <w:link w:val="ab"/>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c">
    <w:name w:val="Body Text"/>
    <w:basedOn w:val="a"/>
    <w:link w:val="ad"/>
    <w:uiPriority w:val="99"/>
    <w:rsid w:val="00CD0F10"/>
    <w:rPr>
      <w:snapToGrid/>
      <w:sz w:val="22"/>
      <w:lang w:val="bg-BG" w:eastAsia="bg-BG"/>
    </w:rPr>
  </w:style>
  <w:style w:type="paragraph" w:styleId="ae">
    <w:name w:val="Balloon Text"/>
    <w:basedOn w:val="a"/>
    <w:link w:val="af"/>
    <w:uiPriority w:val="99"/>
    <w:semiHidden/>
    <w:rsid w:val="00A86326"/>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f0">
    <w:name w:val="Hyperlink"/>
    <w:uiPriority w:val="99"/>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f1">
    <w:name w:val="annotation reference"/>
    <w:semiHidden/>
    <w:rsid w:val="00692E89"/>
    <w:rPr>
      <w:sz w:val="16"/>
      <w:szCs w:val="16"/>
    </w:rPr>
  </w:style>
  <w:style w:type="paragraph" w:styleId="af2">
    <w:name w:val="annotation text"/>
    <w:basedOn w:val="a"/>
    <w:link w:val="af3"/>
    <w:rsid w:val="00692E89"/>
    <w:rPr>
      <w:sz w:val="20"/>
    </w:rPr>
  </w:style>
  <w:style w:type="paragraph" w:styleId="af4">
    <w:name w:val="annotation subject"/>
    <w:basedOn w:val="af2"/>
    <w:next w:val="af2"/>
    <w:link w:val="af5"/>
    <w:uiPriority w:val="99"/>
    <w:semiHidden/>
    <w:rsid w:val="00692E89"/>
    <w:rPr>
      <w:b/>
      <w:bCs/>
    </w:rPr>
  </w:style>
  <w:style w:type="character" w:customStyle="1" w:styleId="ab">
    <w:name w:val="Горен колонтитул Знак"/>
    <w:link w:val="aa"/>
    <w:uiPriority w:val="99"/>
    <w:rsid w:val="003E7C1B"/>
    <w:rPr>
      <w:snapToGrid w:val="0"/>
      <w:sz w:val="24"/>
      <w:lang w:val="en-GB" w:eastAsia="en-US" w:bidi="ar-SA"/>
    </w:rPr>
  </w:style>
  <w:style w:type="paragraph" w:customStyle="1" w:styleId="Heading11">
    <w:name w:val="Heading 11"/>
    <w:basedOn w:val="af6"/>
    <w:next w:val="a"/>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af6"/>
    <w:next w:val="a"/>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a"/>
    <w:next w:val="a"/>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a"/>
    <w:next w:val="a"/>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a2"/>
    <w:uiPriority w:val="99"/>
    <w:semiHidden/>
    <w:unhideWhenUsed/>
    <w:rsid w:val="006E1FED"/>
  </w:style>
  <w:style w:type="character" w:customStyle="1" w:styleId="10">
    <w:name w:val="Заглавие 1 Знак"/>
    <w:link w:val="1"/>
    <w:uiPriority w:val="9"/>
    <w:rsid w:val="006E1FED"/>
    <w:rPr>
      <w:rFonts w:ascii="Times New Roman" w:hAnsi="Times New Roman" w:cs="Times New Roman"/>
      <w:b/>
      <w:color w:val="0070C0"/>
      <w:sz w:val="26"/>
      <w:szCs w:val="26"/>
    </w:rPr>
  </w:style>
  <w:style w:type="character" w:customStyle="1" w:styleId="20">
    <w:name w:val="Заглавие 2 Знак"/>
    <w:link w:val="2"/>
    <w:rsid w:val="006E1FED"/>
    <w:rPr>
      <w:rFonts w:ascii="Times New Roman" w:hAnsi="Times New Roman" w:cs="Times New Roman"/>
      <w:b/>
      <w:color w:val="0070C0"/>
      <w:sz w:val="24"/>
      <w:szCs w:val="24"/>
    </w:rPr>
  </w:style>
  <w:style w:type="character" w:customStyle="1" w:styleId="30">
    <w:name w:val="Заглавие 3 Знак"/>
    <w:link w:val="3"/>
    <w:uiPriority w:val="9"/>
    <w:semiHidden/>
    <w:rsid w:val="006E1FED"/>
    <w:rPr>
      <w:rFonts w:ascii="Calibri Light" w:eastAsia="Times New Roman" w:hAnsi="Calibri Light" w:cs="Times New Roman"/>
      <w:b/>
      <w:bCs/>
      <w:color w:val="5B9BD5"/>
    </w:rPr>
  </w:style>
  <w:style w:type="character" w:customStyle="1" w:styleId="60">
    <w:name w:val="Заглавие 6 Знак"/>
    <w:link w:val="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a"/>
    <w:next w:val="af6"/>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rsid w:val="006E1FED"/>
    <w:rPr>
      <w:snapToGrid w:val="0"/>
      <w:lang w:val="en-GB" w:eastAsia="en-US"/>
    </w:rPr>
  </w:style>
  <w:style w:type="character" w:customStyle="1" w:styleId="af">
    <w:name w:val="Изнесен текст Знак"/>
    <w:link w:val="ae"/>
    <w:uiPriority w:val="99"/>
    <w:semiHidden/>
    <w:rsid w:val="006E1FED"/>
    <w:rPr>
      <w:rFonts w:ascii="Tahoma" w:hAnsi="Tahoma" w:cs="Tahoma"/>
      <w:snapToGrid w:val="0"/>
      <w:sz w:val="16"/>
      <w:szCs w:val="16"/>
      <w:lang w:val="en-GB" w:eastAsia="en-US"/>
    </w:rPr>
  </w:style>
  <w:style w:type="character" w:customStyle="1" w:styleId="a8">
    <w:name w:val="Долен колонтитул Знак"/>
    <w:link w:val="a7"/>
    <w:uiPriority w:val="99"/>
    <w:rsid w:val="006E1FED"/>
    <w:rPr>
      <w:snapToGrid w:val="0"/>
      <w:sz w:val="24"/>
      <w:lang w:val="en-GB" w:eastAsia="en-US"/>
    </w:rPr>
  </w:style>
  <w:style w:type="table" w:customStyle="1" w:styleId="TableGrid1">
    <w:name w:val="Table Grid1"/>
    <w:basedOn w:val="a1"/>
    <w:next w:val="a6"/>
    <w:rsid w:val="006E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Текст на коментар Знак"/>
    <w:link w:val="af2"/>
    <w:rsid w:val="006E1FED"/>
    <w:rPr>
      <w:snapToGrid w:val="0"/>
      <w:lang w:val="en-GB" w:eastAsia="en-US"/>
    </w:rPr>
  </w:style>
  <w:style w:type="character" w:customStyle="1" w:styleId="af5">
    <w:name w:val="Предмет на коментар Знак"/>
    <w:link w:val="af4"/>
    <w:uiPriority w:val="99"/>
    <w:semiHidden/>
    <w:rsid w:val="006E1FED"/>
    <w:rPr>
      <w:b/>
      <w:bCs/>
      <w:snapToGrid w:val="0"/>
      <w:lang w:val="en-GB" w:eastAsia="en-US"/>
    </w:rPr>
  </w:style>
  <w:style w:type="paragraph" w:customStyle="1" w:styleId="TOC61">
    <w:name w:val="TOC 61"/>
    <w:basedOn w:val="a"/>
    <w:next w:val="a"/>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ac"/>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a"/>
    <w:rsid w:val="006E1FED"/>
    <w:pPr>
      <w:widowControl w:val="0"/>
      <w:suppressLineNumbers/>
      <w:suppressAutoHyphens/>
    </w:pPr>
    <w:rPr>
      <w:rFonts w:eastAsia="HG Mincho Light J"/>
      <w:snapToGrid/>
      <w:color w:val="000000"/>
      <w:lang w:val="en-US" w:eastAsia="bg-BG"/>
    </w:rPr>
  </w:style>
  <w:style w:type="character" w:styleId="af7">
    <w:name w:val="Strong"/>
    <w:qFormat/>
    <w:rsid w:val="006E1FED"/>
    <w:rPr>
      <w:b/>
      <w:bCs/>
    </w:rPr>
  </w:style>
  <w:style w:type="paragraph" w:customStyle="1" w:styleId="tableheading">
    <w:name w:val="tableheading"/>
    <w:basedOn w:val="a"/>
    <w:rsid w:val="006E1FED"/>
    <w:pPr>
      <w:spacing w:before="100" w:beforeAutospacing="1" w:after="100" w:afterAutospacing="1"/>
    </w:pPr>
    <w:rPr>
      <w:snapToGrid/>
      <w:szCs w:val="24"/>
      <w:lang w:val="bg-BG" w:eastAsia="bg-BG"/>
    </w:rPr>
  </w:style>
  <w:style w:type="paragraph" w:customStyle="1" w:styleId="tablecontents0">
    <w:name w:val="tablecontents"/>
    <w:basedOn w:val="a"/>
    <w:rsid w:val="006E1FED"/>
    <w:pPr>
      <w:spacing w:before="100" w:beforeAutospacing="1" w:after="100" w:afterAutospacing="1"/>
    </w:pPr>
    <w:rPr>
      <w:snapToGrid/>
      <w:szCs w:val="24"/>
      <w:lang w:val="bg-BG" w:eastAsia="bg-BG"/>
    </w:rPr>
  </w:style>
  <w:style w:type="character" w:customStyle="1" w:styleId="ad">
    <w:name w:val="Основен текст Знак"/>
    <w:link w:val="ac"/>
    <w:uiPriority w:val="99"/>
    <w:rsid w:val="006E1FED"/>
    <w:rPr>
      <w:sz w:val="22"/>
    </w:rPr>
  </w:style>
  <w:style w:type="paragraph" w:styleId="af8">
    <w:name w:val="Title"/>
    <w:basedOn w:val="a"/>
    <w:next w:val="a"/>
    <w:link w:val="af9"/>
    <w:qFormat/>
    <w:rsid w:val="006E1FED"/>
    <w:pPr>
      <w:spacing w:after="480"/>
      <w:jc w:val="center"/>
    </w:pPr>
    <w:rPr>
      <w:b/>
      <w:sz w:val="48"/>
    </w:rPr>
  </w:style>
  <w:style w:type="character" w:customStyle="1" w:styleId="af9">
    <w:name w:val="Заглавие Знак"/>
    <w:link w:val="af8"/>
    <w:rsid w:val="006E1FED"/>
    <w:rPr>
      <w:b/>
      <w:snapToGrid w:val="0"/>
      <w:sz w:val="48"/>
      <w:lang w:val="en-GB" w:eastAsia="en-US"/>
    </w:rPr>
  </w:style>
  <w:style w:type="paragraph" w:customStyle="1" w:styleId="Guidelines1">
    <w:name w:val="Guidelines 1"/>
    <w:basedOn w:val="1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a"/>
    <w:next w:val="a"/>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a"/>
    <w:next w:val="a"/>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a"/>
    <w:next w:val="a"/>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1"/>
    <w:next w:val="a"/>
    <w:uiPriority w:val="39"/>
    <w:unhideWhenUsed/>
    <w:qFormat/>
    <w:rsid w:val="006E1FED"/>
  </w:style>
  <w:style w:type="paragraph" w:customStyle="1" w:styleId="TOC21">
    <w:name w:val="TOC 21"/>
    <w:basedOn w:val="a"/>
    <w:next w:val="a"/>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a"/>
    <w:next w:val="a"/>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a"/>
    <w:next w:val="a"/>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a"/>
    <w:next w:val="a"/>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a"/>
    <w:next w:val="a"/>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a"/>
    <w:next w:val="a"/>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a"/>
    <w:next w:val="a"/>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afa">
    <w:name w:val="Normal (Web)"/>
    <w:basedOn w:val="a"/>
    <w:rsid w:val="006E1FED"/>
    <w:pPr>
      <w:spacing w:before="100" w:beforeAutospacing="1" w:after="100" w:afterAutospacing="1"/>
    </w:pPr>
    <w:rPr>
      <w:snapToGrid/>
      <w:szCs w:val="24"/>
      <w:lang w:val="bg-BG" w:eastAsia="bg-BG"/>
    </w:rPr>
  </w:style>
  <w:style w:type="paragraph" w:customStyle="1" w:styleId="BodyText31">
    <w:name w:val="Body Text 31"/>
    <w:basedOn w:val="a"/>
    <w:next w:val="31"/>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afb">
    <w:name w:val="List Bullet"/>
    <w:basedOn w:val="a"/>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a"/>
    <w:rsid w:val="006E1FED"/>
    <w:pPr>
      <w:numPr>
        <w:numId w:val="36"/>
      </w:numPr>
    </w:pPr>
    <w:rPr>
      <w:b/>
      <w:szCs w:val="24"/>
      <w:lang w:val="bg-BG"/>
    </w:rPr>
  </w:style>
  <w:style w:type="paragraph" w:customStyle="1" w:styleId="Guidelines2">
    <w:name w:val="Guidelines 2"/>
    <w:basedOn w:val="a"/>
    <w:rsid w:val="006E1FED"/>
    <w:pPr>
      <w:spacing w:before="240" w:after="240"/>
      <w:jc w:val="both"/>
    </w:pPr>
    <w:rPr>
      <w:b/>
      <w:smallCaps/>
    </w:rPr>
  </w:style>
  <w:style w:type="paragraph" w:customStyle="1" w:styleId="firstline">
    <w:name w:val="firstline"/>
    <w:basedOn w:val="a"/>
    <w:rsid w:val="006E1FED"/>
    <w:pPr>
      <w:spacing w:line="240" w:lineRule="atLeast"/>
      <w:ind w:firstLine="640"/>
      <w:jc w:val="both"/>
    </w:pPr>
    <w:rPr>
      <w:snapToGrid/>
      <w:color w:val="000000"/>
      <w:szCs w:val="24"/>
      <w:lang w:val="bg-BG" w:eastAsia="bg-BG"/>
    </w:rPr>
  </w:style>
  <w:style w:type="paragraph" w:customStyle="1" w:styleId="Clause">
    <w:name w:val="Clause"/>
    <w:basedOn w:val="a"/>
    <w:autoRedefine/>
    <w:rsid w:val="006E1FED"/>
    <w:pPr>
      <w:numPr>
        <w:numId w:val="41"/>
      </w:numPr>
      <w:spacing w:after="120"/>
      <w:jc w:val="both"/>
    </w:pPr>
    <w:rPr>
      <w:szCs w:val="24"/>
      <w:lang w:val="bg-BG"/>
    </w:rPr>
  </w:style>
  <w:style w:type="paragraph" w:customStyle="1" w:styleId="Revision1">
    <w:name w:val="Revision1"/>
    <w:next w:val="afc"/>
    <w:hidden/>
    <w:uiPriority w:val="99"/>
    <w:semiHidden/>
    <w:rsid w:val="006E1FED"/>
    <w:rPr>
      <w:rFonts w:ascii="Calibri" w:eastAsia="Calibri" w:hAnsi="Calibri"/>
      <w:sz w:val="22"/>
      <w:szCs w:val="22"/>
      <w:lang w:eastAsia="en-US"/>
    </w:rPr>
  </w:style>
  <w:style w:type="paragraph" w:styleId="af6">
    <w:name w:val="List Paragraph"/>
    <w:basedOn w:val="a"/>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11">
    <w:name w:val="toc 1"/>
    <w:basedOn w:val="a"/>
    <w:next w:val="a"/>
    <w:autoRedefine/>
    <w:rsid w:val="006E1FED"/>
  </w:style>
  <w:style w:type="paragraph" w:styleId="31">
    <w:name w:val="Body Text 3"/>
    <w:basedOn w:val="a"/>
    <w:link w:val="32"/>
    <w:rsid w:val="006E1FED"/>
    <w:pPr>
      <w:spacing w:after="120"/>
    </w:pPr>
    <w:rPr>
      <w:sz w:val="16"/>
      <w:szCs w:val="16"/>
    </w:rPr>
  </w:style>
  <w:style w:type="character" w:customStyle="1" w:styleId="32">
    <w:name w:val="Основен текст 3 Знак"/>
    <w:link w:val="31"/>
    <w:rsid w:val="006E1FED"/>
    <w:rPr>
      <w:snapToGrid w:val="0"/>
      <w:sz w:val="16"/>
      <w:szCs w:val="16"/>
      <w:lang w:val="en-GB" w:eastAsia="en-US"/>
    </w:rPr>
  </w:style>
  <w:style w:type="paragraph" w:styleId="afc">
    <w:name w:val="Revision"/>
    <w:hidden/>
    <w:uiPriority w:val="99"/>
    <w:semiHidden/>
    <w:rsid w:val="006E1FED"/>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 w:id="202782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3436E-4AF6-42CB-AC25-6ABA64948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4408</Words>
  <Characters>25127</Characters>
  <Application>Microsoft Office Word</Application>
  <DocSecurity>0</DocSecurity>
  <Lines>209</Lines>
  <Paragraphs>58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vector>
  </TitlesOfParts>
  <Company>mlsp</Company>
  <LinksUpToDate>false</LinksUpToDate>
  <CharactersWithSpaces>29477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efipp</dc:creator>
  <cp:lastModifiedBy>User</cp:lastModifiedBy>
  <cp:revision>5</cp:revision>
  <cp:lastPrinted>2018-07-23T10:28:00Z</cp:lastPrinted>
  <dcterms:created xsi:type="dcterms:W3CDTF">2019-02-25T14:14:00Z</dcterms:created>
  <dcterms:modified xsi:type="dcterms:W3CDTF">2019-03-21T11:19:00Z</dcterms:modified>
</cp:coreProperties>
</file>